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EE675" w14:textId="77777777" w:rsidR="0007734F" w:rsidRDefault="0007734F" w:rsidP="0007734F">
      <w:pPr>
        <w:pStyle w:val="Nadpis3"/>
        <w:spacing w:before="0" w:after="0" w:line="276" w:lineRule="auto"/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Z</w:t>
      </w:r>
      <w:r w:rsidRPr="00215F00">
        <w:rPr>
          <w:rFonts w:asciiTheme="minorHAnsi" w:hAnsiTheme="minorHAnsi" w:cstheme="minorHAnsi"/>
          <w:sz w:val="32"/>
          <w:szCs w:val="32"/>
        </w:rPr>
        <w:t xml:space="preserve">ADÁVACÍ </w:t>
      </w:r>
      <w:proofErr w:type="gramStart"/>
      <w:r w:rsidRPr="00215F00">
        <w:rPr>
          <w:rFonts w:asciiTheme="minorHAnsi" w:hAnsiTheme="minorHAnsi" w:cstheme="minorHAnsi"/>
          <w:sz w:val="32"/>
          <w:szCs w:val="32"/>
        </w:rPr>
        <w:t>DOKUMENTACE - VÝZVA</w:t>
      </w:r>
      <w:proofErr w:type="gramEnd"/>
      <w:r w:rsidRPr="00215F00">
        <w:rPr>
          <w:rFonts w:asciiTheme="minorHAnsi" w:hAnsiTheme="minorHAnsi" w:cstheme="minorHAnsi"/>
          <w:sz w:val="32"/>
          <w:szCs w:val="32"/>
        </w:rPr>
        <w:t xml:space="preserve"> K PODÁNÍ NABÍDKY</w:t>
      </w:r>
    </w:p>
    <w:p w14:paraId="7D3BDE48" w14:textId="77777777" w:rsidR="0007734F" w:rsidRPr="00DB42C2" w:rsidRDefault="0007734F" w:rsidP="0007734F">
      <w:pPr>
        <w:pStyle w:val="Nadpis3"/>
        <w:spacing w:before="0" w:after="0" w:line="276" w:lineRule="auto"/>
        <w:jc w:val="both"/>
        <w:rPr>
          <w:rFonts w:asciiTheme="minorHAnsi" w:hAnsiTheme="minorHAnsi" w:cstheme="minorHAnsi"/>
          <w:color w:val="FF0000"/>
          <w:sz w:val="28"/>
          <w:szCs w:val="28"/>
          <w:u w:val="single"/>
        </w:rPr>
      </w:pPr>
      <w:r w:rsidRPr="00DB42C2">
        <w:rPr>
          <w:rFonts w:asciiTheme="minorHAnsi" w:hAnsiTheme="minorHAnsi" w:cstheme="minorHAnsi"/>
          <w:color w:val="FF0000"/>
          <w:sz w:val="28"/>
          <w:szCs w:val="28"/>
          <w:u w:val="single"/>
        </w:rPr>
        <w:t xml:space="preserve">Vážený dodavateli, děkujeme za Váš zájem o účast v naší veřejné zakázce. Zdvořile žádáme, abyste zvýšenou pozornost věnovali této Výzvě. Tato Výzva určuje průběh zadávacího řízení včetně formy nabídky a lhůty pro její podání. </w:t>
      </w:r>
    </w:p>
    <w:p w14:paraId="7CCB70CE" w14:textId="77777777" w:rsidR="0007734F" w:rsidRPr="00684DBB" w:rsidRDefault="0007734F" w:rsidP="0007734F">
      <w:pPr>
        <w:rPr>
          <w:rFonts w:asciiTheme="minorHAnsi" w:hAnsiTheme="minorHAnsi" w:cstheme="minorHAnsi"/>
          <w:u w:val="single"/>
        </w:rPr>
      </w:pP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2660"/>
        <w:gridCol w:w="6552"/>
      </w:tblGrid>
      <w:tr w:rsidR="0007734F" w:rsidRPr="00215F00" w14:paraId="23D57861" w14:textId="77777777" w:rsidTr="008F7D54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23B38A65" w14:textId="77777777" w:rsidR="0007734F" w:rsidRPr="00215F00" w:rsidRDefault="0007734F" w:rsidP="008F7D54">
            <w:pPr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Název veřejné zakázky:</w:t>
            </w:r>
          </w:p>
        </w:tc>
        <w:tc>
          <w:tcPr>
            <w:tcW w:w="6551" w:type="dxa"/>
            <w:shd w:val="clear" w:color="auto" w:fill="auto"/>
            <w:tcMar>
              <w:left w:w="108" w:type="dxa"/>
            </w:tcMar>
            <w:vAlign w:val="center"/>
          </w:tcPr>
          <w:p w14:paraId="39D10C66" w14:textId="2CF9E891" w:rsidR="0007734F" w:rsidRPr="00B74BEE" w:rsidRDefault="00287961" w:rsidP="008F7D54">
            <w:pPr>
              <w:rPr>
                <w:rFonts w:asciiTheme="minorHAnsi" w:hAnsiTheme="minorHAnsi" w:cstheme="minorHAnsi"/>
                <w:b/>
              </w:rPr>
            </w:pPr>
            <w:r w:rsidRPr="00CD0331">
              <w:rPr>
                <w:rFonts w:asciiTheme="minorHAnsi" w:hAnsiTheme="minorHAnsi" w:cstheme="minorHAnsi"/>
                <w:b/>
              </w:rPr>
              <w:t>Poradenské, konzultační a technologické činnosti spojené s 3D tiskem</w:t>
            </w:r>
          </w:p>
        </w:tc>
      </w:tr>
      <w:tr w:rsidR="0007734F" w:rsidRPr="00215F00" w14:paraId="084B5C70" w14:textId="77777777" w:rsidTr="008F7D54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4F77D41D" w14:textId="77777777" w:rsidR="0007734F" w:rsidRPr="00215F00" w:rsidRDefault="0007734F" w:rsidP="008F7D54">
            <w:pPr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Druh veřejné zakázky dle finančního limitu:</w:t>
            </w:r>
          </w:p>
        </w:tc>
        <w:tc>
          <w:tcPr>
            <w:tcW w:w="6551" w:type="dxa"/>
            <w:shd w:val="clear" w:color="auto" w:fill="auto"/>
            <w:tcMar>
              <w:left w:w="108" w:type="dxa"/>
            </w:tcMar>
            <w:vAlign w:val="center"/>
          </w:tcPr>
          <w:p w14:paraId="43114330" w14:textId="77777777" w:rsidR="0007734F" w:rsidRPr="00432DD7" w:rsidRDefault="0007734F" w:rsidP="008F7D54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48108E">
              <w:rPr>
                <w:rFonts w:asciiTheme="minorHAnsi" w:hAnsiTheme="minorHAnsi" w:cstheme="minorHAnsi"/>
                <w:b/>
              </w:rPr>
              <w:t xml:space="preserve">Sektorová podlimitní veřejná zakázka, zadávaná při výkonu relevantní podlimitní činnosti, realizovaná dle </w:t>
            </w:r>
            <w:proofErr w:type="spellStart"/>
            <w:r w:rsidRPr="0048108E">
              <w:rPr>
                <w:rFonts w:asciiTheme="minorHAnsi" w:hAnsiTheme="minorHAnsi" w:cstheme="minorHAnsi"/>
                <w:b/>
              </w:rPr>
              <w:t>ust</w:t>
            </w:r>
            <w:proofErr w:type="spellEnd"/>
            <w:r w:rsidRPr="0048108E">
              <w:rPr>
                <w:rFonts w:asciiTheme="minorHAnsi" w:hAnsiTheme="minorHAnsi" w:cstheme="minorHAnsi"/>
                <w:b/>
              </w:rPr>
              <w:t>. § 158 odst. 1 mimo režim zákona č. 134/2016 Sb., o zadávání veřejných zakázek, ve znění pozdějších právních předpisů (dále jen „zákon“).</w:t>
            </w:r>
          </w:p>
        </w:tc>
      </w:tr>
    </w:tbl>
    <w:p w14:paraId="4E25D98D" w14:textId="77777777" w:rsidR="0007734F" w:rsidRPr="00215F00" w:rsidRDefault="0007734F" w:rsidP="0007734F">
      <w:pPr>
        <w:rPr>
          <w:rFonts w:asciiTheme="minorHAnsi" w:hAnsiTheme="minorHAnsi" w:cstheme="minorHAnsi"/>
        </w:rPr>
      </w:pPr>
    </w:p>
    <w:p w14:paraId="1D17DE27" w14:textId="77777777" w:rsidR="0007734F" w:rsidRPr="00215F00" w:rsidRDefault="0007734F" w:rsidP="0007734F">
      <w:pPr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Identifikační údaje o zadavateli:</w:t>
      </w: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2660"/>
        <w:gridCol w:w="6552"/>
      </w:tblGrid>
      <w:tr w:rsidR="0007734F" w:rsidRPr="00215F00" w14:paraId="2B6BB209" w14:textId="77777777" w:rsidTr="008F7D54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37B22F2C" w14:textId="77777777" w:rsidR="0007734F" w:rsidRPr="00215F00" w:rsidRDefault="0007734F" w:rsidP="008F7D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Název zadavatele: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49C87CE1" w14:textId="77777777" w:rsidR="0007734F" w:rsidRPr="00215F00" w:rsidRDefault="0007734F" w:rsidP="008F7D54">
            <w:pPr>
              <w:spacing w:line="276" w:lineRule="auto"/>
              <w:ind w:left="34"/>
              <w:rPr>
                <w:rFonts w:asciiTheme="minorHAnsi" w:hAnsiTheme="minorHAnsi" w:cstheme="minorHAnsi"/>
              </w:rPr>
            </w:pPr>
            <w:r w:rsidRPr="00215F00">
              <w:rPr>
                <w:rFonts w:asciiTheme="minorHAnsi" w:hAnsiTheme="minorHAnsi" w:cstheme="minorHAnsi"/>
                <w:b/>
                <w:bCs/>
              </w:rPr>
              <w:t>DPOV, a.s.</w:t>
            </w:r>
          </w:p>
        </w:tc>
      </w:tr>
      <w:tr w:rsidR="0007734F" w:rsidRPr="00215F00" w14:paraId="17C076D9" w14:textId="77777777" w:rsidTr="008F7D54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5D99C521" w14:textId="77777777" w:rsidR="0007734F" w:rsidRPr="00215F00" w:rsidRDefault="0007734F" w:rsidP="008F7D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Sídlo zadavatele: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6F2C763A" w14:textId="77777777" w:rsidR="0007734F" w:rsidRPr="00215F00" w:rsidRDefault="0007734F" w:rsidP="008F7D5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15F00">
              <w:rPr>
                <w:rFonts w:asciiTheme="minorHAnsi" w:hAnsiTheme="minorHAnsi" w:cstheme="minorHAnsi"/>
              </w:rPr>
              <w:t>Husova 635/</w:t>
            </w:r>
            <w:proofErr w:type="gramStart"/>
            <w:r w:rsidRPr="00215F00">
              <w:rPr>
                <w:rFonts w:asciiTheme="minorHAnsi" w:hAnsiTheme="minorHAnsi" w:cstheme="minorHAnsi"/>
              </w:rPr>
              <w:t>1b</w:t>
            </w:r>
            <w:proofErr w:type="gramEnd"/>
            <w:r w:rsidRPr="00215F00">
              <w:rPr>
                <w:rFonts w:asciiTheme="minorHAnsi" w:hAnsiTheme="minorHAnsi" w:cstheme="minorHAnsi"/>
              </w:rPr>
              <w:t>, Přerov 751 52, Česká republika</w:t>
            </w:r>
          </w:p>
        </w:tc>
      </w:tr>
      <w:tr w:rsidR="0007734F" w:rsidRPr="00215F00" w14:paraId="56A8FFC1" w14:textId="77777777" w:rsidTr="008F7D54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4D9C2C56" w14:textId="77777777" w:rsidR="0007734F" w:rsidRPr="00215F00" w:rsidRDefault="0007734F" w:rsidP="008F7D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IČO: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7B5DC059" w14:textId="77777777" w:rsidR="0007734F" w:rsidRPr="00215F00" w:rsidRDefault="0007734F" w:rsidP="008F7D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</w:rPr>
              <w:t>27786331</w:t>
            </w:r>
          </w:p>
        </w:tc>
      </w:tr>
      <w:tr w:rsidR="0007734F" w:rsidRPr="00215F00" w14:paraId="23A7E087" w14:textId="77777777" w:rsidTr="008F7D54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2C687ED5" w14:textId="77777777" w:rsidR="0007734F" w:rsidRPr="00215F00" w:rsidRDefault="0007734F" w:rsidP="008F7D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Zastoupení: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3FD6848D" w14:textId="3BE7027E" w:rsidR="0007734F" w:rsidRPr="00215F00" w:rsidRDefault="0007734F" w:rsidP="008F7D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</w:rPr>
              <w:t>Bc. Jiří Jarkovský, předseda představenstva a</w:t>
            </w:r>
            <w:r>
              <w:rPr>
                <w:rFonts w:asciiTheme="minorHAnsi" w:hAnsiTheme="minorHAnsi" w:cstheme="minorHAnsi"/>
              </w:rPr>
              <w:t xml:space="preserve"> Ing. </w:t>
            </w:r>
            <w:r w:rsidR="000B264D">
              <w:rPr>
                <w:rFonts w:asciiTheme="minorHAnsi" w:hAnsiTheme="minorHAnsi" w:cstheme="minorHAnsi"/>
              </w:rPr>
              <w:t>František Kozel</w:t>
            </w:r>
            <w:r w:rsidRPr="00215F00">
              <w:rPr>
                <w:rFonts w:asciiTheme="minorHAnsi" w:hAnsiTheme="minorHAnsi" w:cstheme="minorHAnsi"/>
              </w:rPr>
              <w:t>, člen představenstva</w:t>
            </w:r>
          </w:p>
        </w:tc>
      </w:tr>
      <w:tr w:rsidR="0007734F" w:rsidRPr="00A51E47" w14:paraId="05949FA8" w14:textId="77777777" w:rsidTr="008F7D54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7A5D6392" w14:textId="77777777" w:rsidR="0007734F" w:rsidRPr="00A51E47" w:rsidRDefault="0007734F" w:rsidP="008F7D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A51E47">
              <w:rPr>
                <w:rFonts w:asciiTheme="minorHAnsi" w:hAnsiTheme="minorHAnsi" w:cstheme="minorHAnsi"/>
                <w:b/>
              </w:rPr>
              <w:t>Kontaktní osoba: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6BC1D1A5" w14:textId="659A9E7C" w:rsidR="0007734F" w:rsidRPr="006970C6" w:rsidRDefault="00287961" w:rsidP="008F7D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Ilona Zatloukalová</w:t>
            </w:r>
          </w:p>
        </w:tc>
      </w:tr>
      <w:tr w:rsidR="0007734F" w:rsidRPr="00A51E47" w14:paraId="389F7CF0" w14:textId="77777777" w:rsidTr="008F7D54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31BD951F" w14:textId="77777777" w:rsidR="0007734F" w:rsidRPr="00A51E47" w:rsidRDefault="0007734F" w:rsidP="008F7D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A51E47">
              <w:rPr>
                <w:rFonts w:asciiTheme="minorHAnsi" w:hAnsiTheme="minorHAnsi" w:cstheme="minorHAnsi"/>
                <w:b/>
              </w:rPr>
              <w:t>Email: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510E9CBA" w14:textId="37673AED" w:rsidR="0007734F" w:rsidRPr="006970C6" w:rsidRDefault="00287961" w:rsidP="008F7D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ilona.zatloukalova</w:t>
            </w:r>
            <w:r w:rsidR="0007734F" w:rsidRPr="006970C6">
              <w:rPr>
                <w:rFonts w:asciiTheme="minorHAnsi" w:hAnsiTheme="minorHAnsi" w:cstheme="minorHAnsi"/>
                <w:b/>
              </w:rPr>
              <w:t>@dpov.cz</w:t>
            </w:r>
          </w:p>
        </w:tc>
      </w:tr>
      <w:tr w:rsidR="0007734F" w:rsidRPr="00215F00" w14:paraId="05A99E53" w14:textId="77777777" w:rsidTr="008F7D54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5988D635" w14:textId="77777777" w:rsidR="0007734F" w:rsidRPr="00A51E47" w:rsidRDefault="0007734F" w:rsidP="008F7D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A51E47">
              <w:rPr>
                <w:rFonts w:asciiTheme="minorHAnsi" w:hAnsiTheme="minorHAnsi" w:cstheme="minorHAnsi"/>
                <w:b/>
              </w:rPr>
              <w:t>Telefon: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718E92FB" w14:textId="650A9DCA" w:rsidR="0007734F" w:rsidRPr="006970C6" w:rsidRDefault="0007734F" w:rsidP="008F7D54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6970C6">
              <w:rPr>
                <w:rFonts w:asciiTheme="minorHAnsi" w:hAnsiTheme="minorHAnsi" w:cstheme="minorHAnsi"/>
                <w:b/>
                <w:bCs/>
              </w:rPr>
              <w:t>+420</w:t>
            </w:r>
            <w:r w:rsidR="00287961">
              <w:rPr>
                <w:rFonts w:asciiTheme="minorHAnsi" w:hAnsiTheme="minorHAnsi" w:cstheme="minorHAnsi"/>
                <w:b/>
                <w:bCs/>
              </w:rPr>
              <w:t> 724 203 346</w:t>
            </w:r>
          </w:p>
        </w:tc>
      </w:tr>
    </w:tbl>
    <w:p w14:paraId="572B826F" w14:textId="77777777" w:rsidR="0007734F" w:rsidRPr="00215F00" w:rsidRDefault="0007734F" w:rsidP="0007734F">
      <w:pPr>
        <w:rPr>
          <w:rFonts w:asciiTheme="minorHAnsi" w:hAnsiTheme="minorHAnsi" w:cstheme="minorHAnsi"/>
          <w:b/>
        </w:rPr>
      </w:pPr>
    </w:p>
    <w:p w14:paraId="3B37C393" w14:textId="77777777" w:rsidR="0007734F" w:rsidRPr="00CD0331" w:rsidRDefault="0007734F" w:rsidP="0007734F">
      <w:pPr>
        <w:rPr>
          <w:rFonts w:asciiTheme="minorHAnsi" w:hAnsiTheme="minorHAnsi" w:cstheme="minorHAnsi"/>
          <w:b/>
        </w:rPr>
      </w:pPr>
      <w:r w:rsidRPr="00CD0331">
        <w:rPr>
          <w:rFonts w:asciiTheme="minorHAnsi" w:hAnsiTheme="minorHAnsi" w:cstheme="minorHAnsi"/>
          <w:b/>
        </w:rPr>
        <w:t>I. Základní informace</w:t>
      </w:r>
    </w:p>
    <w:p w14:paraId="6556C3C7" w14:textId="77777777" w:rsidR="0007734F" w:rsidRPr="00CD0331" w:rsidRDefault="0007734F" w:rsidP="0007734F">
      <w:pPr>
        <w:jc w:val="both"/>
        <w:rPr>
          <w:rFonts w:asciiTheme="minorHAnsi" w:hAnsiTheme="minorHAnsi" w:cstheme="minorHAnsi"/>
        </w:rPr>
      </w:pPr>
      <w:r w:rsidRPr="00CD0331">
        <w:rPr>
          <w:rFonts w:asciiTheme="minorHAnsi" w:hAnsiTheme="minorHAnsi" w:cstheme="minorHAnsi"/>
          <w:bCs/>
        </w:rPr>
        <w:t xml:space="preserve">Zadávací dokumentace (dále jen „ZD“) je soubor dokumentů, údajů, požadavků a technických podmínek zadavatele, vymezujících předmět veřejné zakázky (dále jen „VZ“) v podrobnostech nezbytných pro zpracování nabídek účastníka. Tato ZD dále obsahuje informace o podmínkách účasti a plnění předmětu veřejné zakázky. </w:t>
      </w:r>
    </w:p>
    <w:p w14:paraId="4CA1A047" w14:textId="77777777" w:rsidR="0007734F" w:rsidRPr="00CD0331" w:rsidRDefault="0007734F" w:rsidP="0007734F">
      <w:pPr>
        <w:rPr>
          <w:rFonts w:asciiTheme="minorHAnsi" w:hAnsiTheme="minorHAnsi" w:cstheme="minorHAnsi"/>
          <w:bCs/>
        </w:rPr>
      </w:pPr>
    </w:p>
    <w:p w14:paraId="6F8EAEB7" w14:textId="77777777" w:rsidR="0007734F" w:rsidRPr="0076114D" w:rsidRDefault="0007734F" w:rsidP="0007734F">
      <w:pPr>
        <w:rPr>
          <w:rFonts w:asciiTheme="minorHAnsi" w:hAnsiTheme="minorHAnsi" w:cstheme="minorHAnsi"/>
          <w:bCs/>
          <w:u w:val="single"/>
        </w:rPr>
      </w:pPr>
      <w:r w:rsidRPr="0076114D">
        <w:rPr>
          <w:rFonts w:asciiTheme="minorHAnsi" w:hAnsiTheme="minorHAnsi" w:cstheme="minorHAnsi"/>
          <w:bCs/>
          <w:u w:val="single"/>
        </w:rPr>
        <w:t xml:space="preserve">Klasifikace předmětu VZ dle číselníku </w:t>
      </w:r>
      <w:proofErr w:type="spellStart"/>
      <w:r w:rsidRPr="0076114D">
        <w:rPr>
          <w:rFonts w:asciiTheme="minorHAnsi" w:hAnsiTheme="minorHAnsi" w:cstheme="minorHAnsi"/>
          <w:bCs/>
          <w:u w:val="single"/>
        </w:rPr>
        <w:t>Common</w:t>
      </w:r>
      <w:proofErr w:type="spellEnd"/>
      <w:r w:rsidRPr="0076114D">
        <w:rPr>
          <w:rFonts w:asciiTheme="minorHAnsi" w:hAnsiTheme="minorHAnsi" w:cstheme="minorHAnsi"/>
          <w:bCs/>
          <w:u w:val="single"/>
        </w:rPr>
        <w:t xml:space="preserve"> </w:t>
      </w:r>
      <w:proofErr w:type="spellStart"/>
      <w:r w:rsidRPr="0076114D">
        <w:rPr>
          <w:rFonts w:asciiTheme="minorHAnsi" w:hAnsiTheme="minorHAnsi" w:cstheme="minorHAnsi"/>
          <w:bCs/>
          <w:u w:val="single"/>
        </w:rPr>
        <w:t>Procurement</w:t>
      </w:r>
      <w:proofErr w:type="spellEnd"/>
      <w:r w:rsidRPr="0076114D">
        <w:rPr>
          <w:rFonts w:asciiTheme="minorHAnsi" w:hAnsiTheme="minorHAnsi" w:cstheme="minorHAnsi"/>
          <w:bCs/>
          <w:u w:val="single"/>
        </w:rPr>
        <w:t xml:space="preserve"> </w:t>
      </w:r>
      <w:proofErr w:type="spellStart"/>
      <w:r w:rsidRPr="0076114D">
        <w:rPr>
          <w:rFonts w:asciiTheme="minorHAnsi" w:hAnsiTheme="minorHAnsi" w:cstheme="minorHAnsi"/>
          <w:bCs/>
          <w:u w:val="single"/>
        </w:rPr>
        <w:t>Vocabulary</w:t>
      </w:r>
      <w:proofErr w:type="spellEnd"/>
      <w:r w:rsidRPr="0076114D">
        <w:rPr>
          <w:rFonts w:asciiTheme="minorHAnsi" w:hAnsiTheme="minorHAnsi" w:cstheme="minorHAnsi"/>
          <w:bCs/>
          <w:u w:val="single"/>
        </w:rPr>
        <w:t>:</w:t>
      </w:r>
    </w:p>
    <w:p w14:paraId="0B85CB75" w14:textId="2AF667F1" w:rsidR="00CA3966" w:rsidRPr="00550D70" w:rsidRDefault="00CA3966" w:rsidP="0007734F">
      <w:pPr>
        <w:rPr>
          <w:ins w:id="0" w:author="Autor"/>
          <w:rFonts w:asciiTheme="minorHAnsi" w:hAnsiTheme="minorHAnsi" w:cstheme="minorHAnsi"/>
          <w:bCs/>
        </w:rPr>
      </w:pPr>
      <w:r w:rsidRPr="0076114D">
        <w:rPr>
          <w:rFonts w:asciiTheme="minorHAnsi" w:hAnsiTheme="minorHAnsi" w:cstheme="minorHAnsi"/>
          <w:bCs/>
        </w:rPr>
        <w:t>5022</w:t>
      </w:r>
      <w:r w:rsidRPr="0076114D">
        <w:rPr>
          <w:rFonts w:asciiTheme="minorHAnsi" w:hAnsiTheme="minorHAnsi" w:cstheme="minorHAnsi"/>
          <w:bCs/>
        </w:rPr>
        <w:tab/>
      </w:r>
      <w:r w:rsidRPr="0076114D">
        <w:rPr>
          <w:rFonts w:asciiTheme="minorHAnsi" w:hAnsiTheme="minorHAnsi" w:cstheme="minorHAnsi"/>
          <w:bCs/>
        </w:rPr>
        <w:tab/>
        <w:t>Opravy a údržba související služby pro železnice a jiná zařízení</w:t>
      </w:r>
    </w:p>
    <w:p w14:paraId="13D36EBD" w14:textId="63C24F35" w:rsidR="0076114D" w:rsidRPr="0076114D" w:rsidRDefault="0076114D" w:rsidP="0007734F">
      <w:pPr>
        <w:rPr>
          <w:rFonts w:asciiTheme="minorHAnsi" w:hAnsiTheme="minorHAnsi" w:cstheme="minorHAnsi"/>
          <w:bCs/>
        </w:rPr>
      </w:pPr>
      <w:ins w:id="1" w:author="Autor">
        <w:r w:rsidRPr="0076114D">
          <w:rPr>
            <w:rFonts w:asciiTheme="minorHAnsi" w:hAnsiTheme="minorHAnsi" w:cstheme="minorHAnsi"/>
            <w:bCs/>
          </w:rPr>
          <w:t xml:space="preserve">72200000-7 </w:t>
        </w:r>
        <w:r w:rsidRPr="0076114D">
          <w:rPr>
            <w:rFonts w:asciiTheme="minorHAnsi" w:hAnsiTheme="minorHAnsi" w:cstheme="minorHAnsi"/>
            <w:bCs/>
          </w:rPr>
          <w:t xml:space="preserve">   </w:t>
        </w:r>
        <w:r w:rsidRPr="0076114D">
          <w:rPr>
            <w:rFonts w:asciiTheme="minorHAnsi" w:hAnsiTheme="minorHAnsi" w:cstheme="minorHAnsi"/>
            <w:bCs/>
          </w:rPr>
          <w:t>Programování programového vybavení a poradenské služby</w:t>
        </w:r>
      </w:ins>
    </w:p>
    <w:p w14:paraId="33C33A4B" w14:textId="77777777" w:rsidR="0007734F" w:rsidRPr="00CD0331" w:rsidRDefault="0007734F" w:rsidP="0007734F">
      <w:pPr>
        <w:rPr>
          <w:rFonts w:asciiTheme="minorHAnsi" w:hAnsiTheme="minorHAnsi" w:cstheme="minorHAnsi"/>
          <w:bCs/>
        </w:rPr>
      </w:pPr>
    </w:p>
    <w:p w14:paraId="63A00DBC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</w:rPr>
      </w:pPr>
      <w:r w:rsidRPr="00CD0331">
        <w:rPr>
          <w:rFonts w:asciiTheme="minorHAnsi" w:hAnsiTheme="minorHAnsi" w:cstheme="minorHAnsi"/>
          <w:b/>
        </w:rPr>
        <w:t xml:space="preserve">II. Vymezení předmětu VZ </w:t>
      </w:r>
    </w:p>
    <w:p w14:paraId="0E3BD1DF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 xml:space="preserve">Cílem tohoto zadávacího řízení je uzavření rámcové smlouvy na období 3 let (dále jen „RS“) s jedním účastníkem dle výsledku zadávacího řízení za účelem zajištění </w:t>
      </w:r>
      <w:r w:rsidRPr="00CD0331">
        <w:rPr>
          <w:rFonts w:asciiTheme="minorHAnsi" w:hAnsiTheme="minorHAnsi" w:cstheme="minorHAnsi"/>
          <w:b/>
        </w:rPr>
        <w:t>Poradenské, konzultační a technologické činnosti spojené s 3D tiskem</w:t>
      </w:r>
      <w:r w:rsidRPr="00CD0331">
        <w:rPr>
          <w:rFonts w:asciiTheme="minorHAnsi" w:hAnsiTheme="minorHAnsi" w:cstheme="minorHAnsi"/>
          <w:bCs/>
        </w:rPr>
        <w:t xml:space="preserve"> dle potřeb zadavatele za podmínek a v rozsahu dle Rámcové smlouvy, která tvoří Přílohu č. 1 a je nedílnou součástí této zadávací dokumentace.</w:t>
      </w:r>
    </w:p>
    <w:p w14:paraId="27EF130F" w14:textId="77777777" w:rsidR="0007734F" w:rsidRPr="00CD0331" w:rsidRDefault="0007734F" w:rsidP="0007734F">
      <w:pPr>
        <w:spacing w:before="60"/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 xml:space="preserve"> </w:t>
      </w:r>
    </w:p>
    <w:p w14:paraId="19BADF06" w14:textId="77777777" w:rsidR="0007734F" w:rsidRPr="00CD0331" w:rsidRDefault="0007734F" w:rsidP="0007734F">
      <w:pPr>
        <w:spacing w:before="60"/>
        <w:jc w:val="both"/>
        <w:rPr>
          <w:rFonts w:asciiTheme="minorHAnsi" w:hAnsiTheme="minorHAnsi" w:cstheme="minorHAnsi"/>
          <w:b/>
        </w:rPr>
      </w:pPr>
      <w:r w:rsidRPr="00CD0331">
        <w:rPr>
          <w:rFonts w:asciiTheme="minorHAnsi" w:hAnsiTheme="minorHAnsi" w:cstheme="minorHAnsi"/>
          <w:b/>
        </w:rPr>
        <w:t>Poradenské, konzultační a technologické činnosti spojené s 3D tiskem:</w:t>
      </w:r>
    </w:p>
    <w:p w14:paraId="310AA1FA" w14:textId="77777777" w:rsidR="0007734F" w:rsidRPr="00CD0331" w:rsidRDefault="0007734F" w:rsidP="0007734F">
      <w:pPr>
        <w:pStyle w:val="Odstavecseseznamem"/>
        <w:numPr>
          <w:ilvl w:val="0"/>
          <w:numId w:val="4"/>
        </w:numPr>
        <w:contextualSpacing w:val="0"/>
        <w:jc w:val="both"/>
        <w:rPr>
          <w:rFonts w:asciiTheme="minorHAnsi" w:hAnsiTheme="minorHAnsi" w:cstheme="minorHAnsi"/>
        </w:rPr>
      </w:pPr>
      <w:r w:rsidRPr="00CD0331">
        <w:rPr>
          <w:rFonts w:asciiTheme="minorHAnsi" w:hAnsiTheme="minorHAnsi" w:cstheme="minorHAnsi"/>
        </w:rPr>
        <w:t xml:space="preserve">3D skenování dílu včetně verifikace rozměrů a předání modelu ve formátu </w:t>
      </w:r>
      <w:proofErr w:type="gramStart"/>
      <w:r w:rsidRPr="00CD0331">
        <w:rPr>
          <w:rFonts w:asciiTheme="minorHAnsi" w:hAnsiTheme="minorHAnsi" w:cstheme="minorHAnsi"/>
        </w:rPr>
        <w:t>CAD .step</w:t>
      </w:r>
      <w:proofErr w:type="gramEnd"/>
      <w:r w:rsidRPr="00CD0331">
        <w:rPr>
          <w:rFonts w:asciiTheme="minorHAnsi" w:hAnsiTheme="minorHAnsi" w:cstheme="minorHAnsi"/>
        </w:rPr>
        <w:t>;</w:t>
      </w:r>
    </w:p>
    <w:p w14:paraId="7FF4C184" w14:textId="77777777" w:rsidR="0007734F" w:rsidRPr="00CD0331" w:rsidRDefault="0007734F" w:rsidP="0007734F">
      <w:pPr>
        <w:pStyle w:val="Odstavecseseznamem"/>
        <w:numPr>
          <w:ilvl w:val="0"/>
          <w:numId w:val="4"/>
        </w:numPr>
        <w:contextualSpacing w:val="0"/>
        <w:jc w:val="both"/>
        <w:rPr>
          <w:rFonts w:asciiTheme="minorHAnsi" w:hAnsiTheme="minorHAnsi" w:cstheme="minorHAnsi"/>
        </w:rPr>
      </w:pPr>
      <w:r w:rsidRPr="00CD0331">
        <w:rPr>
          <w:rFonts w:asciiTheme="minorHAnsi" w:hAnsiTheme="minorHAnsi" w:cstheme="minorHAnsi"/>
        </w:rPr>
        <w:t xml:space="preserve">Reverzní inženýring včetně návrhu/úpravy dílu vyrobitelného pomocí technologie 3D tisku a předání kompletní výkresové dokumentace a 3D modelu ve formátu </w:t>
      </w:r>
      <w:proofErr w:type="gramStart"/>
      <w:r w:rsidRPr="00CD0331">
        <w:rPr>
          <w:rFonts w:asciiTheme="minorHAnsi" w:hAnsiTheme="minorHAnsi" w:cstheme="minorHAnsi"/>
        </w:rPr>
        <w:t>CAD .step</w:t>
      </w:r>
      <w:proofErr w:type="gramEnd"/>
      <w:r w:rsidRPr="00CD0331">
        <w:rPr>
          <w:rFonts w:asciiTheme="minorHAnsi" w:hAnsiTheme="minorHAnsi" w:cstheme="minorHAnsi"/>
        </w:rPr>
        <w:t>, včetně návrhu základního materiálu;</w:t>
      </w:r>
    </w:p>
    <w:p w14:paraId="6BB0F304" w14:textId="77777777" w:rsidR="0007734F" w:rsidRPr="00CD0331" w:rsidRDefault="0007734F" w:rsidP="0007734F">
      <w:pPr>
        <w:pStyle w:val="Odstavecseseznamem"/>
        <w:numPr>
          <w:ilvl w:val="0"/>
          <w:numId w:val="4"/>
        </w:numPr>
        <w:contextualSpacing w:val="0"/>
        <w:jc w:val="both"/>
        <w:rPr>
          <w:rFonts w:asciiTheme="minorHAnsi" w:hAnsiTheme="minorHAnsi" w:cstheme="minorHAnsi"/>
        </w:rPr>
      </w:pPr>
      <w:r w:rsidRPr="00CD0331">
        <w:rPr>
          <w:rFonts w:asciiTheme="minorHAnsi" w:hAnsiTheme="minorHAnsi" w:cstheme="minorHAnsi"/>
        </w:rPr>
        <w:lastRenderedPageBreak/>
        <w:t>Zkouška životnosti dílu splňující všechny normativy pro oblast kolejových vozidel. Zpracování hodnoticí zprávy dle platné legislativy;</w:t>
      </w:r>
    </w:p>
    <w:p w14:paraId="7E67C946" w14:textId="77777777" w:rsidR="0007734F" w:rsidRPr="00CD0331" w:rsidRDefault="0007734F" w:rsidP="0007734F">
      <w:pPr>
        <w:pStyle w:val="Odstavecseseznamem"/>
        <w:numPr>
          <w:ilvl w:val="0"/>
          <w:numId w:val="4"/>
        </w:numPr>
        <w:contextualSpacing w:val="0"/>
        <w:jc w:val="both"/>
        <w:rPr>
          <w:rFonts w:asciiTheme="minorHAnsi" w:hAnsiTheme="minorHAnsi" w:cstheme="minorHAnsi"/>
        </w:rPr>
      </w:pPr>
      <w:r w:rsidRPr="00CD0331">
        <w:rPr>
          <w:rFonts w:asciiTheme="minorHAnsi" w:hAnsiTheme="minorHAnsi" w:cstheme="minorHAnsi"/>
        </w:rPr>
        <w:t>Materiálová analýza kovového dílu invazivní metodou. Zpracování hodnoticí zprávy dle platné legislativy;</w:t>
      </w:r>
    </w:p>
    <w:p w14:paraId="6EA18720" w14:textId="77777777" w:rsidR="0007734F" w:rsidRPr="00CD0331" w:rsidRDefault="0007734F" w:rsidP="0007734F">
      <w:pPr>
        <w:pStyle w:val="Odstavecseseznamem"/>
        <w:numPr>
          <w:ilvl w:val="0"/>
          <w:numId w:val="4"/>
        </w:numPr>
        <w:contextualSpacing w:val="0"/>
        <w:jc w:val="both"/>
        <w:rPr>
          <w:rFonts w:asciiTheme="minorHAnsi" w:hAnsiTheme="minorHAnsi" w:cstheme="minorHAnsi"/>
        </w:rPr>
      </w:pPr>
      <w:r w:rsidRPr="00CD0331">
        <w:rPr>
          <w:rFonts w:asciiTheme="minorHAnsi" w:hAnsiTheme="minorHAnsi" w:cstheme="minorHAnsi"/>
        </w:rPr>
        <w:t>Materiálová analýza kovového dílu elektronovým mikroskopem neinvazivní metodou. Zpracování hodnoticí zprávy dle platné legislativy;</w:t>
      </w:r>
    </w:p>
    <w:p w14:paraId="45C9CAD7" w14:textId="77777777" w:rsidR="0007734F" w:rsidRPr="00CD0331" w:rsidRDefault="0007734F" w:rsidP="0007734F">
      <w:pPr>
        <w:pStyle w:val="Odstavecseseznamem"/>
        <w:numPr>
          <w:ilvl w:val="0"/>
          <w:numId w:val="4"/>
        </w:numPr>
        <w:contextualSpacing w:val="0"/>
        <w:jc w:val="both"/>
        <w:rPr>
          <w:rFonts w:asciiTheme="minorHAnsi" w:hAnsiTheme="minorHAnsi" w:cstheme="minorHAnsi"/>
        </w:rPr>
      </w:pPr>
      <w:r w:rsidRPr="00CD0331">
        <w:rPr>
          <w:rFonts w:asciiTheme="minorHAnsi" w:hAnsiTheme="minorHAnsi" w:cstheme="minorHAnsi"/>
        </w:rPr>
        <w:t xml:space="preserve">Pevnostní analýza dílu formou výpočtu nebo simulace. Pevnostní výpočet musí </w:t>
      </w:r>
      <w:bookmarkStart w:id="2" w:name="_Hlk141860732"/>
      <w:r w:rsidRPr="00CD0331">
        <w:rPr>
          <w:rFonts w:asciiTheme="minorHAnsi" w:hAnsiTheme="minorHAnsi" w:cstheme="minorHAnsi"/>
        </w:rPr>
        <w:t>splňovat všechny normativy pro oblast kolejových vozidel</w:t>
      </w:r>
      <w:bookmarkEnd w:id="2"/>
      <w:r w:rsidRPr="00CD0331">
        <w:rPr>
          <w:rFonts w:asciiTheme="minorHAnsi" w:hAnsiTheme="minorHAnsi" w:cstheme="minorHAnsi"/>
        </w:rPr>
        <w:t>. Zpracování hodnoticí zprávy dle platné legislativy;</w:t>
      </w:r>
    </w:p>
    <w:p w14:paraId="69776974" w14:textId="77777777" w:rsidR="0007734F" w:rsidRPr="00CD0331" w:rsidRDefault="0007734F" w:rsidP="0007734F">
      <w:pPr>
        <w:pStyle w:val="Odstavecseseznamem"/>
        <w:numPr>
          <w:ilvl w:val="0"/>
          <w:numId w:val="4"/>
        </w:numPr>
        <w:contextualSpacing w:val="0"/>
        <w:jc w:val="both"/>
        <w:rPr>
          <w:rFonts w:asciiTheme="minorHAnsi" w:hAnsiTheme="minorHAnsi" w:cstheme="minorHAnsi"/>
        </w:rPr>
      </w:pPr>
      <w:r w:rsidRPr="00CD0331">
        <w:rPr>
          <w:rFonts w:asciiTheme="minorHAnsi" w:hAnsiTheme="minorHAnsi" w:cstheme="minorHAnsi"/>
        </w:rPr>
        <w:t>Provedení zkoušky hořlavosti vzorku dle normativu pro oblast kolejových vozidel. Zpracování hodnoticí zprávy dle platné legislativy.</w:t>
      </w:r>
    </w:p>
    <w:p w14:paraId="25156EB2" w14:textId="77777777" w:rsidR="0007734F" w:rsidRPr="00CD0331" w:rsidRDefault="0007734F" w:rsidP="0007734F">
      <w:pPr>
        <w:jc w:val="both"/>
        <w:rPr>
          <w:rFonts w:asciiTheme="minorHAnsi" w:hAnsiTheme="minorHAnsi" w:cstheme="minorHAnsi"/>
          <w:u w:val="single"/>
        </w:rPr>
      </w:pPr>
    </w:p>
    <w:p w14:paraId="42445730" w14:textId="77777777" w:rsidR="0007734F" w:rsidRPr="00CD0331" w:rsidRDefault="0007734F" w:rsidP="0007734F">
      <w:pPr>
        <w:jc w:val="both"/>
        <w:rPr>
          <w:rFonts w:asciiTheme="minorHAnsi" w:hAnsiTheme="minorHAnsi" w:cstheme="minorHAnsi"/>
        </w:rPr>
      </w:pPr>
      <w:r w:rsidRPr="00CD0331">
        <w:rPr>
          <w:rFonts w:asciiTheme="minorHAnsi" w:hAnsiTheme="minorHAnsi" w:cstheme="minorHAnsi"/>
          <w:u w:val="single"/>
        </w:rPr>
        <w:t>Podmínky plnění</w:t>
      </w:r>
      <w:r w:rsidRPr="00CD0331">
        <w:rPr>
          <w:rFonts w:asciiTheme="minorHAnsi" w:hAnsiTheme="minorHAnsi" w:cstheme="minorHAnsi"/>
        </w:rPr>
        <w:t>:</w:t>
      </w:r>
    </w:p>
    <w:p w14:paraId="52D1B2F0" w14:textId="77777777" w:rsidR="0007734F" w:rsidRPr="00CD0331" w:rsidRDefault="0007734F" w:rsidP="0007734F">
      <w:pPr>
        <w:pStyle w:val="Odstavecseseznamem"/>
        <w:numPr>
          <w:ilvl w:val="0"/>
          <w:numId w:val="5"/>
        </w:numPr>
        <w:contextualSpacing w:val="0"/>
        <w:jc w:val="both"/>
        <w:rPr>
          <w:rFonts w:asciiTheme="minorHAnsi" w:hAnsiTheme="minorHAnsi" w:cstheme="minorHAnsi"/>
        </w:rPr>
      </w:pPr>
      <w:r w:rsidRPr="00CD0331">
        <w:rPr>
          <w:rFonts w:asciiTheme="minorHAnsi" w:hAnsiTheme="minorHAnsi" w:cstheme="minorHAnsi"/>
        </w:rPr>
        <w:t>Smlouva bude uzavřena s jedním dodavatelem</w:t>
      </w:r>
    </w:p>
    <w:p w14:paraId="51CA8D9C" w14:textId="77777777" w:rsidR="0007734F" w:rsidRPr="00CD0331" w:rsidRDefault="0007734F" w:rsidP="0007734F">
      <w:pPr>
        <w:pStyle w:val="Odstavecseseznamem"/>
        <w:numPr>
          <w:ilvl w:val="0"/>
          <w:numId w:val="5"/>
        </w:numPr>
        <w:contextualSpacing w:val="0"/>
        <w:jc w:val="both"/>
        <w:rPr>
          <w:rFonts w:asciiTheme="minorHAnsi" w:hAnsiTheme="minorHAnsi" w:cstheme="minorHAnsi"/>
        </w:rPr>
      </w:pPr>
      <w:r w:rsidRPr="00CD0331">
        <w:rPr>
          <w:rFonts w:asciiTheme="minorHAnsi" w:hAnsiTheme="minorHAnsi" w:cstheme="minorHAnsi"/>
        </w:rPr>
        <w:t>Práce budou probíhat u zhotovitele, který zajistí přepravu jednotlivých dílů z provozovny objednatele do své provozovny a zpět na vlastní náklady. Tyto náklady budou součástí nabídkové ceny.</w:t>
      </w:r>
    </w:p>
    <w:p w14:paraId="62A76D24" w14:textId="77777777" w:rsidR="0007734F" w:rsidRPr="00CD0331" w:rsidRDefault="0007734F" w:rsidP="0007734F">
      <w:pPr>
        <w:spacing w:before="60"/>
        <w:jc w:val="both"/>
        <w:rPr>
          <w:rFonts w:asciiTheme="minorHAnsi" w:hAnsiTheme="minorHAnsi" w:cstheme="minorHAnsi"/>
          <w:bCs/>
        </w:rPr>
      </w:pPr>
    </w:p>
    <w:p w14:paraId="4C12E541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>Zadavatel dle předmětu VZ nepřipouští varianty nabídek podle § 102 odst. 1 zákona.</w:t>
      </w:r>
    </w:p>
    <w:p w14:paraId="0BF1CD07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565333EC" w14:textId="77777777" w:rsidR="0007734F" w:rsidRPr="00CD0331" w:rsidRDefault="0007734F" w:rsidP="0007734F">
      <w:pPr>
        <w:rPr>
          <w:rFonts w:asciiTheme="minorHAnsi" w:hAnsiTheme="minorHAnsi" w:cstheme="minorHAnsi"/>
          <w:b/>
        </w:rPr>
      </w:pPr>
      <w:r w:rsidRPr="00CD0331">
        <w:rPr>
          <w:rFonts w:asciiTheme="minorHAnsi" w:hAnsiTheme="minorHAnsi" w:cstheme="minorHAnsi"/>
          <w:b/>
        </w:rPr>
        <w:t xml:space="preserve">III. Doba (termín) a místo plnění VZ, obchodní a platební podmínky </w:t>
      </w:r>
    </w:p>
    <w:p w14:paraId="50FBCF48" w14:textId="77777777" w:rsidR="0007734F" w:rsidRPr="00CD0331" w:rsidRDefault="0007734F" w:rsidP="0007734F">
      <w:pPr>
        <w:rPr>
          <w:rFonts w:asciiTheme="minorHAnsi" w:hAnsiTheme="minorHAnsi" w:cstheme="minorHAnsi"/>
          <w:bCs/>
          <w:u w:val="single"/>
        </w:rPr>
      </w:pPr>
      <w:r w:rsidRPr="00CD0331">
        <w:rPr>
          <w:rFonts w:asciiTheme="minorHAnsi" w:hAnsiTheme="minorHAnsi" w:cstheme="minorHAnsi"/>
          <w:bCs/>
        </w:rPr>
        <w:t xml:space="preserve">Termín plnění a obchodní a platební podmínky jsou stanoveny v závazném návrhu RS. </w:t>
      </w:r>
      <w:r w:rsidRPr="00CD0331">
        <w:rPr>
          <w:rFonts w:asciiTheme="minorHAnsi" w:hAnsiTheme="minorHAnsi" w:cstheme="minorHAnsi"/>
          <w:bCs/>
          <w:u w:val="single"/>
        </w:rPr>
        <w:t xml:space="preserve">Zadavatel doporučuje účastníkům se s ním podrobně seznámit. </w:t>
      </w:r>
    </w:p>
    <w:p w14:paraId="674BE23C" w14:textId="77777777" w:rsidR="0007734F" w:rsidRPr="00CD0331" w:rsidRDefault="0007734F" w:rsidP="0007734F">
      <w:pPr>
        <w:rPr>
          <w:rFonts w:asciiTheme="minorHAnsi" w:hAnsiTheme="minorHAnsi" w:cstheme="minorHAnsi"/>
          <w:bCs/>
        </w:rPr>
      </w:pPr>
    </w:p>
    <w:p w14:paraId="6532F2E8" w14:textId="77777777" w:rsidR="0007734F" w:rsidRPr="00CD0331" w:rsidRDefault="0007734F" w:rsidP="0007734F">
      <w:pPr>
        <w:rPr>
          <w:rFonts w:asciiTheme="minorHAnsi" w:hAnsiTheme="minorHAnsi" w:cstheme="minorHAnsi"/>
          <w:bCs/>
        </w:rPr>
      </w:pPr>
    </w:p>
    <w:p w14:paraId="6E9DA9B0" w14:textId="77777777" w:rsidR="0007734F" w:rsidRPr="00CD0331" w:rsidRDefault="0007734F" w:rsidP="0007734F">
      <w:pPr>
        <w:rPr>
          <w:rFonts w:asciiTheme="minorHAnsi" w:hAnsiTheme="minorHAnsi" w:cstheme="minorHAnsi"/>
          <w:b/>
        </w:rPr>
      </w:pPr>
      <w:r w:rsidRPr="00CD0331">
        <w:rPr>
          <w:rFonts w:asciiTheme="minorHAnsi" w:hAnsiTheme="minorHAnsi" w:cstheme="minorHAnsi"/>
          <w:b/>
        </w:rPr>
        <w:t>IV. Žádost o vysvětlení ZD</w:t>
      </w:r>
    </w:p>
    <w:p w14:paraId="3183A4FF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  <w:u w:val="single"/>
        </w:rPr>
      </w:pPr>
      <w:r w:rsidRPr="00CD0331">
        <w:rPr>
          <w:rFonts w:asciiTheme="minorHAnsi" w:hAnsiTheme="minorHAnsi" w:cstheme="minorHAnsi"/>
          <w:bCs/>
        </w:rPr>
        <w:t xml:space="preserve">Pokud účastníkovi vznikne potřeba cokoliv vysvětlit, doplnit nebo se bude účastník domnívat, že je ZD nesprávná nebo v ní něco chybí, může se zadavatele dotázat skrze zprávu zaslanou prostřednictvím datové schránky. Stejným způsobem mu bude odpovězeno a odpověď bude navíc odeslána i ostatním účastníkům v anonymizované podobě. Zadavatel nemusí odpovědět, pokud mu dotaz je doručen méně než tři dny před koncem lhůty pro podání nabídek. </w:t>
      </w:r>
      <w:r w:rsidRPr="00CD0331">
        <w:rPr>
          <w:rFonts w:asciiTheme="minorHAnsi" w:hAnsiTheme="minorHAnsi" w:cstheme="minorHAnsi"/>
          <w:b/>
          <w:u w:val="single"/>
        </w:rPr>
        <w:t xml:space="preserve">V rámci dotazu může účastník podat i návrh na změnu zadávací dokumentace, např. smluvních podmínek, a to pouze v níže uvedeném termínu. </w:t>
      </w:r>
    </w:p>
    <w:p w14:paraId="225D9F62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  <w:u w:val="single"/>
        </w:rPr>
      </w:pPr>
    </w:p>
    <w:p w14:paraId="7CB836C8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</w:rPr>
      </w:pPr>
      <w:r w:rsidRPr="00CD0331">
        <w:rPr>
          <w:rFonts w:asciiTheme="minorHAnsi" w:hAnsiTheme="minorHAnsi" w:cstheme="minorHAnsi"/>
          <w:b/>
        </w:rPr>
        <w:t>V. Kvalifikace dodavatele</w:t>
      </w:r>
    </w:p>
    <w:p w14:paraId="421AA219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  <w:i/>
          <w:iCs/>
          <w:u w:val="single"/>
        </w:rPr>
      </w:pPr>
      <w:r w:rsidRPr="00CD0331">
        <w:rPr>
          <w:rFonts w:asciiTheme="minorHAnsi" w:hAnsiTheme="minorHAnsi" w:cstheme="minorHAnsi"/>
          <w:b/>
          <w:i/>
          <w:iCs/>
          <w:u w:val="single"/>
        </w:rPr>
        <w:t>Zadavatel požaduje:</w:t>
      </w:r>
    </w:p>
    <w:p w14:paraId="12C97446" w14:textId="77777777" w:rsidR="0007734F" w:rsidRPr="00CD0331" w:rsidRDefault="0007734F" w:rsidP="0007734F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 xml:space="preserve">prokázání základní způsobilosti dodavatele dle </w:t>
      </w:r>
      <w:proofErr w:type="spellStart"/>
      <w:r w:rsidRPr="00CD0331">
        <w:rPr>
          <w:rFonts w:asciiTheme="minorHAnsi" w:hAnsiTheme="minorHAnsi" w:cstheme="minorHAnsi"/>
          <w:bCs/>
        </w:rPr>
        <w:t>ust</w:t>
      </w:r>
      <w:proofErr w:type="spellEnd"/>
      <w:r w:rsidRPr="00CD0331">
        <w:rPr>
          <w:rFonts w:asciiTheme="minorHAnsi" w:hAnsiTheme="minorHAnsi" w:cstheme="minorHAnsi"/>
          <w:bCs/>
        </w:rPr>
        <w:t>. 75 odst. 1 zákona, prokázání majetkových vazeb a sociálně odpovědného plnění předmětu veřejné zakázky</w:t>
      </w:r>
    </w:p>
    <w:p w14:paraId="557E5714" w14:textId="77777777" w:rsidR="0007734F" w:rsidRPr="00CD0331" w:rsidRDefault="0007734F" w:rsidP="0007734F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>prokázání technické kvalifikace dodavatele, spočívající v </w:t>
      </w:r>
    </w:p>
    <w:p w14:paraId="6ADF7633" w14:textId="77777777" w:rsidR="0007734F" w:rsidRPr="00CD0331" w:rsidRDefault="0007734F" w:rsidP="0007734F">
      <w:pPr>
        <w:pStyle w:val="Odstavecseseznamem"/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 xml:space="preserve">- prokázání oprávnění k provádění předmětu veřejné zakázky,  </w:t>
      </w:r>
    </w:p>
    <w:p w14:paraId="19C67DDD" w14:textId="6CAA3786" w:rsidR="0007734F" w:rsidRPr="00CD0331" w:rsidRDefault="0007734F" w:rsidP="0007734F">
      <w:pPr>
        <w:pStyle w:val="Odstavecseseznamem"/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 xml:space="preserve">- prokázání uzavření pojištění </w:t>
      </w:r>
      <w:r w:rsidRPr="00CD0331">
        <w:rPr>
          <w:rStyle w:val="Siln"/>
          <w:rFonts w:asciiTheme="minorHAnsi" w:hAnsiTheme="minorHAnsi" w:cstheme="minorHAnsi"/>
        </w:rPr>
        <w:t xml:space="preserve">odpovědnosti za škodu způsobenou výkonem podnikání nebo doklad prokazující jiné obdobné pojištění v minimálním rozsahu </w:t>
      </w:r>
      <w:r w:rsidR="000B264D">
        <w:rPr>
          <w:rStyle w:val="Siln"/>
          <w:rFonts w:asciiTheme="minorHAnsi" w:hAnsiTheme="minorHAnsi" w:cstheme="minorHAnsi"/>
        </w:rPr>
        <w:t xml:space="preserve">         5 000 000,-</w:t>
      </w:r>
      <w:r w:rsidRPr="00CD0331">
        <w:rPr>
          <w:rStyle w:val="Siln"/>
          <w:rFonts w:asciiTheme="minorHAnsi" w:hAnsiTheme="minorHAnsi" w:cstheme="minorHAnsi"/>
        </w:rPr>
        <w:t xml:space="preserve"> Kč</w:t>
      </w:r>
      <w:r w:rsidRPr="00CD0331">
        <w:rPr>
          <w:rFonts w:asciiTheme="minorHAnsi" w:hAnsiTheme="minorHAnsi" w:cstheme="minorHAnsi"/>
          <w:bCs/>
        </w:rPr>
        <w:t xml:space="preserve"> </w:t>
      </w:r>
    </w:p>
    <w:p w14:paraId="6ED73A29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  <w:i/>
          <w:iCs/>
          <w:u w:val="single"/>
        </w:rPr>
      </w:pPr>
      <w:r w:rsidRPr="00CD0331">
        <w:rPr>
          <w:rFonts w:asciiTheme="minorHAnsi" w:hAnsiTheme="minorHAnsi" w:cstheme="minorHAnsi"/>
          <w:bCs/>
          <w:i/>
          <w:iCs/>
          <w:u w:val="single"/>
        </w:rPr>
        <w:t>Účastník kvalifikaci dodavatele prokáže:</w:t>
      </w:r>
    </w:p>
    <w:p w14:paraId="51DF1D8C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>Ad a) prostřednictvím čestného prohlášení, podepsaného oprávněnou osobou, které je přílohou č. 2 této ZD</w:t>
      </w:r>
    </w:p>
    <w:p w14:paraId="777D5800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  <w:u w:val="single"/>
        </w:rPr>
      </w:pPr>
      <w:r w:rsidRPr="00CD0331">
        <w:rPr>
          <w:rFonts w:asciiTheme="minorHAnsi" w:hAnsiTheme="minorHAnsi" w:cstheme="minorHAnsi"/>
          <w:bCs/>
        </w:rPr>
        <w:t xml:space="preserve">Ad b) výpisem z obchodního nebo živnostenského rejstříku, předložím kopie pojistné smlouvy nebo prohlášení pojišťovny. </w:t>
      </w:r>
      <w:r w:rsidRPr="00CD0331">
        <w:rPr>
          <w:rFonts w:asciiTheme="minorHAnsi" w:hAnsiTheme="minorHAnsi" w:cstheme="minorHAnsi"/>
          <w:bCs/>
          <w:u w:val="single"/>
        </w:rPr>
        <w:t xml:space="preserve">Kvalifikaci dle b) nelze prokázat čestným prohlášením. </w:t>
      </w:r>
    </w:p>
    <w:p w14:paraId="1EA5F788" w14:textId="77777777" w:rsidR="0007734F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20025C80" w14:textId="77777777" w:rsidR="00F970D8" w:rsidRDefault="00F970D8" w:rsidP="0007734F">
      <w:pPr>
        <w:jc w:val="both"/>
        <w:rPr>
          <w:rFonts w:asciiTheme="minorHAnsi" w:hAnsiTheme="minorHAnsi" w:cstheme="minorHAnsi"/>
          <w:bCs/>
        </w:rPr>
      </w:pPr>
    </w:p>
    <w:p w14:paraId="570329C7" w14:textId="77777777" w:rsidR="00F970D8" w:rsidRPr="00CD0331" w:rsidRDefault="00F970D8" w:rsidP="0007734F">
      <w:pPr>
        <w:jc w:val="both"/>
        <w:rPr>
          <w:rFonts w:asciiTheme="minorHAnsi" w:hAnsiTheme="minorHAnsi" w:cstheme="minorHAnsi"/>
          <w:bCs/>
        </w:rPr>
      </w:pPr>
    </w:p>
    <w:p w14:paraId="6015D5E0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</w:rPr>
      </w:pPr>
      <w:r w:rsidRPr="00CD0331">
        <w:rPr>
          <w:rFonts w:asciiTheme="minorHAnsi" w:hAnsiTheme="minorHAnsi" w:cstheme="minorHAnsi"/>
          <w:b/>
        </w:rPr>
        <w:lastRenderedPageBreak/>
        <w:t>VI. Požadavky na způsob zpracování a obsah nabídky, lhůty</w:t>
      </w:r>
    </w:p>
    <w:p w14:paraId="40BAD86D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  <w:i/>
          <w:iCs/>
          <w:u w:val="single"/>
        </w:rPr>
      </w:pPr>
      <w:r w:rsidRPr="00CD0331">
        <w:rPr>
          <w:rFonts w:asciiTheme="minorHAnsi" w:hAnsiTheme="minorHAnsi" w:cstheme="minorHAnsi"/>
          <w:b/>
          <w:i/>
          <w:iCs/>
          <w:u w:val="single"/>
        </w:rPr>
        <w:t>Zpracování nabídky:</w:t>
      </w:r>
    </w:p>
    <w:p w14:paraId="5B0DB692" w14:textId="046879EB" w:rsidR="0007734F" w:rsidRPr="00CD0331" w:rsidRDefault="0007734F" w:rsidP="0007734F">
      <w:pPr>
        <w:pStyle w:val="Odstavecseseznamem"/>
        <w:numPr>
          <w:ilvl w:val="0"/>
          <w:numId w:val="3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rFonts w:asciiTheme="minorHAnsi" w:hAnsiTheme="minorHAnsi" w:cstheme="minorHAnsi"/>
        </w:rPr>
      </w:pPr>
      <w:bookmarkStart w:id="3" w:name="_Hlk56760326"/>
      <w:r w:rsidRPr="00CD0331">
        <w:rPr>
          <w:rFonts w:asciiTheme="minorHAnsi" w:hAnsiTheme="minorHAnsi" w:cstheme="minorHAnsi"/>
        </w:rPr>
        <w:t xml:space="preserve">nabídkovou cenu platnou po dobu </w:t>
      </w:r>
      <w:r w:rsidR="000B264D">
        <w:rPr>
          <w:rFonts w:asciiTheme="minorHAnsi" w:hAnsiTheme="minorHAnsi" w:cstheme="minorHAnsi"/>
        </w:rPr>
        <w:t>tří</w:t>
      </w:r>
      <w:r w:rsidRPr="00CD0331">
        <w:rPr>
          <w:rFonts w:asciiTheme="minorHAnsi" w:hAnsiTheme="minorHAnsi" w:cstheme="minorHAnsi"/>
        </w:rPr>
        <w:t xml:space="preserve"> let</w:t>
      </w:r>
      <w:r w:rsidR="000B264D">
        <w:rPr>
          <w:rFonts w:asciiTheme="minorHAnsi" w:hAnsiTheme="minorHAnsi" w:cstheme="minorHAnsi"/>
        </w:rPr>
        <w:t>.</w:t>
      </w:r>
    </w:p>
    <w:p w14:paraId="3821EB3C" w14:textId="0329A97B" w:rsidR="0007734F" w:rsidRPr="00CD0331" w:rsidRDefault="0007734F" w:rsidP="0007734F">
      <w:pPr>
        <w:pStyle w:val="Odstavecseseznamem"/>
        <w:numPr>
          <w:ilvl w:val="0"/>
          <w:numId w:val="3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rFonts w:asciiTheme="minorHAnsi" w:hAnsiTheme="minorHAnsi" w:cstheme="minorHAnsi"/>
        </w:rPr>
      </w:pPr>
      <w:bookmarkStart w:id="4" w:name="_Hlk141861180"/>
      <w:bookmarkEnd w:id="3"/>
      <w:r w:rsidRPr="00CD0331">
        <w:rPr>
          <w:rFonts w:asciiTheme="minorHAnsi" w:hAnsiTheme="minorHAnsi" w:cstheme="minorHAnsi"/>
        </w:rPr>
        <w:t xml:space="preserve">jednotkovou cenu za hodinu práce dle bodu 1 až 2 (pro každý bod separátně), cena musí být konečná a nepřekročitelná </w:t>
      </w:r>
      <w:r w:rsidRPr="00CD0331">
        <w:rPr>
          <w:rFonts w:asciiTheme="minorHAnsi" w:hAnsiTheme="minorHAnsi" w:cstheme="minorHAnsi"/>
          <w:bCs/>
        </w:rPr>
        <w:t>pro celou dobu platnosti a účinnosti RS</w:t>
      </w:r>
      <w:r w:rsidR="000B264D">
        <w:rPr>
          <w:rFonts w:asciiTheme="minorHAnsi" w:hAnsiTheme="minorHAnsi" w:cstheme="minorHAnsi"/>
          <w:bCs/>
        </w:rPr>
        <w:t>.</w:t>
      </w:r>
    </w:p>
    <w:bookmarkEnd w:id="4"/>
    <w:p w14:paraId="084A41BB" w14:textId="77777777" w:rsidR="0007734F" w:rsidRPr="00CD0331" w:rsidRDefault="0007734F" w:rsidP="0007734F">
      <w:pPr>
        <w:pStyle w:val="Odstavecseseznamem"/>
        <w:numPr>
          <w:ilvl w:val="0"/>
          <w:numId w:val="3"/>
        </w:numPr>
        <w:contextualSpacing w:val="0"/>
        <w:jc w:val="both"/>
        <w:rPr>
          <w:rFonts w:asciiTheme="minorHAnsi" w:hAnsiTheme="minorHAnsi" w:cstheme="minorHAnsi"/>
        </w:rPr>
      </w:pPr>
      <w:r w:rsidRPr="00CD0331">
        <w:rPr>
          <w:rFonts w:asciiTheme="minorHAnsi" w:hAnsiTheme="minorHAnsi" w:cstheme="minorHAnsi"/>
        </w:rPr>
        <w:t>jednotkovou cenu za hodinu práce dle bodu 3 až 7 (pro každý bod separátně), cena musí být konečná a nepřekročitelná (obsahuje i přepravu dílů).</w:t>
      </w:r>
    </w:p>
    <w:p w14:paraId="23C849C0" w14:textId="305D3792" w:rsidR="0007734F" w:rsidRPr="00CD0331" w:rsidRDefault="0007734F" w:rsidP="0007734F">
      <w:pPr>
        <w:pStyle w:val="Odstavecseseznamem"/>
        <w:numPr>
          <w:ilvl w:val="0"/>
          <w:numId w:val="3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CD0331">
        <w:rPr>
          <w:rFonts w:asciiTheme="minorHAnsi" w:hAnsiTheme="minorHAnsi" w:cstheme="minorHAnsi"/>
        </w:rPr>
        <w:t>garanci začátku plnění požadované činnosti nejpozději do 15 kalendářních dnů od objednání</w:t>
      </w:r>
      <w:r w:rsidR="000B264D">
        <w:rPr>
          <w:rFonts w:asciiTheme="minorHAnsi" w:hAnsiTheme="minorHAnsi" w:cstheme="minorHAnsi"/>
        </w:rPr>
        <w:t>.</w:t>
      </w:r>
    </w:p>
    <w:p w14:paraId="55C201AC" w14:textId="77777777" w:rsidR="0007734F" w:rsidRPr="00CD0331" w:rsidRDefault="0007734F" w:rsidP="0007734F">
      <w:pPr>
        <w:pStyle w:val="Odstavecseseznamem"/>
        <w:numPr>
          <w:ilvl w:val="0"/>
          <w:numId w:val="3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CD0331">
        <w:rPr>
          <w:rFonts w:asciiTheme="minorHAnsi" w:hAnsiTheme="minorHAnsi" w:cstheme="minorHAnsi"/>
        </w:rPr>
        <w:t>dnem předání díla přechází jakákoliv dokumentace do duševního vlastnictví na DPOV, a.s.</w:t>
      </w:r>
    </w:p>
    <w:p w14:paraId="0EC702CC" w14:textId="2AA49064" w:rsidR="0007734F" w:rsidRPr="00CD0331" w:rsidRDefault="0007734F" w:rsidP="0007734F">
      <w:pPr>
        <w:pStyle w:val="Odstavecseseznamem"/>
        <w:numPr>
          <w:ilvl w:val="0"/>
          <w:numId w:val="3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CD0331">
        <w:rPr>
          <w:rFonts w:asciiTheme="minorHAnsi" w:hAnsiTheme="minorHAnsi" w:cstheme="minorHAnsi"/>
        </w:rPr>
        <w:t>DPOV a.s. akceptuje k bodům 4-7 pouze hodnoticí zprávy, jejichž výstupem bude jednoznačné plnění všech požadavků na daný díl.</w:t>
      </w:r>
    </w:p>
    <w:p w14:paraId="03C30163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6B18EC0F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</w:rPr>
      </w:pPr>
      <w:bookmarkStart w:id="5" w:name="_Hlk117070470"/>
      <w:r w:rsidRPr="00CD0331">
        <w:rPr>
          <w:rFonts w:asciiTheme="minorHAnsi" w:hAnsiTheme="minorHAnsi" w:cstheme="minorHAnsi"/>
          <w:b/>
        </w:rPr>
        <w:t xml:space="preserve">Dodavatel do nabídky uvede ceny, které nabízí. Zadavatel si v rámci zadávací dokumentace vyhrazuje právo neakceptovat podané nabídky na předmět plnění VZ. </w:t>
      </w:r>
    </w:p>
    <w:bookmarkEnd w:id="5"/>
    <w:p w14:paraId="3624E506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 xml:space="preserve"> </w:t>
      </w:r>
    </w:p>
    <w:p w14:paraId="4072EE79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  <w:u w:val="single"/>
        </w:rPr>
      </w:pPr>
      <w:r w:rsidRPr="00CD0331">
        <w:rPr>
          <w:rFonts w:asciiTheme="minorHAnsi" w:hAnsiTheme="minorHAnsi" w:cstheme="minorHAnsi"/>
          <w:bCs/>
        </w:rPr>
        <w:t xml:space="preserve">Lhůtu plnění, pokud je požadována, účastník stanoví </w:t>
      </w:r>
      <w:r w:rsidRPr="00CD0331">
        <w:rPr>
          <w:rFonts w:asciiTheme="minorHAnsi" w:hAnsiTheme="minorHAnsi" w:cstheme="minorHAnsi"/>
          <w:b/>
          <w:u w:val="single"/>
        </w:rPr>
        <w:t>v kalendářních dnech.</w:t>
      </w:r>
    </w:p>
    <w:p w14:paraId="143362E3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  <w:u w:val="single"/>
        </w:rPr>
      </w:pPr>
    </w:p>
    <w:p w14:paraId="12656A85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 xml:space="preserve">Nabídka bude zpracována v českém jazyce. </w:t>
      </w:r>
    </w:p>
    <w:p w14:paraId="57B431CD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  <w:u w:val="single"/>
        </w:rPr>
      </w:pPr>
    </w:p>
    <w:p w14:paraId="36E77C3C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</w:rPr>
      </w:pPr>
      <w:r w:rsidRPr="00CD0331">
        <w:rPr>
          <w:rFonts w:asciiTheme="minorHAnsi" w:hAnsiTheme="minorHAnsi" w:cstheme="minorHAnsi"/>
          <w:b/>
        </w:rPr>
        <w:t>Obsah nabídky:</w:t>
      </w:r>
    </w:p>
    <w:p w14:paraId="6995DFD0" w14:textId="06441A1C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>-</w:t>
      </w:r>
      <w:r w:rsidR="000B264D">
        <w:rPr>
          <w:rFonts w:asciiTheme="minorHAnsi" w:hAnsiTheme="minorHAnsi" w:cstheme="minorHAnsi"/>
          <w:bCs/>
        </w:rPr>
        <w:t xml:space="preserve"> </w:t>
      </w:r>
      <w:r w:rsidRPr="00CD0331">
        <w:rPr>
          <w:rFonts w:asciiTheme="minorHAnsi" w:hAnsiTheme="minorHAnsi" w:cstheme="minorHAnsi"/>
          <w:bCs/>
        </w:rPr>
        <w:t xml:space="preserve">Dokumenty prokazující splnění kvalifikace dle bodu V. této ZD </w:t>
      </w:r>
    </w:p>
    <w:p w14:paraId="35B81C7C" w14:textId="7DAA461C" w:rsidR="0007734F" w:rsidRPr="00CD0331" w:rsidRDefault="0007734F" w:rsidP="0007734F">
      <w:pPr>
        <w:jc w:val="both"/>
        <w:rPr>
          <w:rFonts w:asciiTheme="minorHAnsi" w:hAnsiTheme="minorHAnsi" w:cstheme="minorHAnsi"/>
          <w:bCs/>
          <w:u w:val="single"/>
        </w:rPr>
      </w:pPr>
      <w:r w:rsidRPr="00CD0331">
        <w:rPr>
          <w:rFonts w:asciiTheme="minorHAnsi" w:hAnsiTheme="minorHAnsi" w:cstheme="minorHAnsi"/>
          <w:bCs/>
        </w:rPr>
        <w:t>-</w:t>
      </w:r>
      <w:r w:rsidR="000B264D">
        <w:rPr>
          <w:rFonts w:asciiTheme="minorHAnsi" w:hAnsiTheme="minorHAnsi" w:cstheme="minorHAnsi"/>
          <w:bCs/>
        </w:rPr>
        <w:t xml:space="preserve"> </w:t>
      </w:r>
      <w:r w:rsidRPr="00CD0331">
        <w:rPr>
          <w:rFonts w:asciiTheme="minorHAnsi" w:hAnsiTheme="minorHAnsi" w:cstheme="minorHAnsi"/>
          <w:bCs/>
        </w:rPr>
        <w:t xml:space="preserve">Vyplněný a podepsaný návrh RSOD včetně příloh </w:t>
      </w:r>
      <w:r w:rsidRPr="00CD0331">
        <w:rPr>
          <w:rFonts w:asciiTheme="minorHAnsi" w:hAnsiTheme="minorHAnsi" w:cstheme="minorHAnsi"/>
          <w:bCs/>
          <w:u w:val="single"/>
        </w:rPr>
        <w:t>(návrh RSOD je závazný a dodavatel jej nesmí upravovat mimo vyznačených míst, změna je možná jen prostřednictvím dotazu dle čl. IV této výzvy!!!!)</w:t>
      </w:r>
    </w:p>
    <w:p w14:paraId="7329866D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  <w:u w:val="single"/>
        </w:rPr>
      </w:pPr>
    </w:p>
    <w:p w14:paraId="1B170B72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>Zadavatel preferuje elektronický podpis na všech předkládaných dokumentech. V opačném případě bude toto muset vybraný dodavatel předložit před podpisem smlouvy prostřednictvím zaslání poštou, což zadávací řízení prodlouží.</w:t>
      </w:r>
    </w:p>
    <w:p w14:paraId="5E1ED407" w14:textId="77777777" w:rsidR="0007734F" w:rsidRPr="00CD0331" w:rsidRDefault="0007734F" w:rsidP="0007734F">
      <w:pPr>
        <w:ind w:left="708"/>
        <w:jc w:val="both"/>
        <w:rPr>
          <w:rFonts w:asciiTheme="minorHAnsi" w:hAnsiTheme="minorHAnsi" w:cstheme="minorHAnsi"/>
          <w:bCs/>
        </w:rPr>
      </w:pPr>
    </w:p>
    <w:p w14:paraId="5FB8F28C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</w:rPr>
      </w:pPr>
      <w:r w:rsidRPr="00CD0331">
        <w:rPr>
          <w:rFonts w:asciiTheme="minorHAnsi" w:hAnsiTheme="minorHAnsi" w:cstheme="minorHAnsi"/>
          <w:b/>
        </w:rPr>
        <w:t>Lhůta:</w:t>
      </w:r>
    </w:p>
    <w:p w14:paraId="44C0B405" w14:textId="146179E9" w:rsidR="00876B7C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 xml:space="preserve">Zadavatel v souladu s § 54 zákona stanovuje lhůtu pro podání nabídek která končí dne </w:t>
      </w:r>
      <w:r w:rsidRPr="00CD0331">
        <w:rPr>
          <w:rFonts w:asciiTheme="minorHAnsi" w:hAnsiTheme="minorHAnsi" w:cstheme="minorHAnsi"/>
          <w:bCs/>
          <w:highlight w:val="yellow"/>
        </w:rPr>
        <w:t>26.9.2023</w:t>
      </w:r>
      <w:r w:rsidRPr="00CD0331">
        <w:rPr>
          <w:rFonts w:asciiTheme="minorHAnsi" w:hAnsiTheme="minorHAnsi" w:cstheme="minorHAnsi"/>
          <w:bCs/>
        </w:rPr>
        <w:t xml:space="preserve"> v 10:00:00 hodin</w:t>
      </w:r>
      <w:r w:rsidR="000B264D">
        <w:rPr>
          <w:rFonts w:asciiTheme="minorHAnsi" w:hAnsiTheme="minorHAnsi" w:cstheme="minorHAnsi"/>
          <w:bCs/>
        </w:rPr>
        <w:t>.</w:t>
      </w:r>
    </w:p>
    <w:p w14:paraId="402803E7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>Zadavatel požaduje nabídku vložit do elektronického nástroje v souboru s názvem</w:t>
      </w:r>
    </w:p>
    <w:p w14:paraId="5A2A859D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 xml:space="preserve">„NABÍDKA – </w:t>
      </w:r>
      <w:r w:rsidRPr="00CD0331">
        <w:rPr>
          <w:rFonts w:asciiTheme="minorHAnsi" w:hAnsiTheme="minorHAnsi" w:cstheme="minorHAnsi"/>
          <w:b/>
        </w:rPr>
        <w:t>Poradenské, konzultační a technologické činnosti spojené s 3D tiskem</w:t>
      </w:r>
      <w:r w:rsidRPr="00CD0331">
        <w:rPr>
          <w:rFonts w:asciiTheme="minorHAnsi" w:hAnsiTheme="minorHAnsi" w:cstheme="minorHAnsi"/>
          <w:bCs/>
        </w:rPr>
        <w:t xml:space="preserve"> – název dodavatele“.</w:t>
      </w:r>
    </w:p>
    <w:p w14:paraId="2C54C9ED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4BD36688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>Zadavatel požaduje, aby nabídka dodavatele byla platná do: 31.12.2023.</w:t>
      </w:r>
    </w:p>
    <w:p w14:paraId="08115CA8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1D1C4611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  <w:u w:val="single"/>
        </w:rPr>
      </w:pPr>
      <w:r w:rsidRPr="00CD0331">
        <w:rPr>
          <w:rFonts w:asciiTheme="minorHAnsi" w:hAnsiTheme="minorHAnsi" w:cstheme="minorHAnsi"/>
          <w:b/>
          <w:u w:val="single"/>
        </w:rPr>
        <w:t xml:space="preserve">Svou nabídku dodavatel zašle zadavateli prostřednictvím elektronického nástroje JOSEPHINE. </w:t>
      </w:r>
    </w:p>
    <w:p w14:paraId="60B8B405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28DF0659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 xml:space="preserve">Po uplynutí lhůty zadavatel nabídky otevře. Protože se jedná o elektronické nabídky, je otevírání nabídek neveřejné. </w:t>
      </w:r>
    </w:p>
    <w:p w14:paraId="0F0358B4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  <w:highlight w:val="yellow"/>
          <w:u w:val="single"/>
        </w:rPr>
      </w:pPr>
    </w:p>
    <w:p w14:paraId="0E6EB91A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</w:rPr>
      </w:pPr>
      <w:r w:rsidRPr="00CD0331">
        <w:rPr>
          <w:rFonts w:asciiTheme="minorHAnsi" w:hAnsiTheme="minorHAnsi" w:cstheme="minorHAnsi"/>
          <w:b/>
        </w:rPr>
        <w:t>VII. Hodnotící kritéria a způsob hodnocení nabídek</w:t>
      </w:r>
    </w:p>
    <w:p w14:paraId="48BFC767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 xml:space="preserve">Po otevření nabídek zadavatel provede posouzení splnění kvalifikace dodavatele dle bodu V. této ZD a zda dodavatel splnil požadavky na obsah nabídky dle bodu VI. této výzvy. </w:t>
      </w:r>
    </w:p>
    <w:p w14:paraId="005193A9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549A7AAF" w14:textId="75843645" w:rsidR="0007734F" w:rsidRDefault="0007734F" w:rsidP="0007734F">
      <w:pPr>
        <w:jc w:val="both"/>
        <w:rPr>
          <w:ins w:id="6" w:author="Autor"/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lastRenderedPageBreak/>
        <w:t>Zadavatel hodnotí nabídky dle jejich ekonomické výhodnosti. Pro účely tohoto zadávacího řízení bude Zadavatel hodnotit ekonomickou výhodnost nabídek prostřednictví</w:t>
      </w:r>
      <w:ins w:id="7" w:author="Autor">
        <w:r w:rsidR="009472AA">
          <w:rPr>
            <w:rFonts w:asciiTheme="minorHAnsi" w:hAnsiTheme="minorHAnsi" w:cstheme="minorHAnsi"/>
            <w:bCs/>
          </w:rPr>
          <w:t>m</w:t>
        </w:r>
      </w:ins>
      <w:r w:rsidRPr="00CD0331">
        <w:rPr>
          <w:rFonts w:asciiTheme="minorHAnsi" w:hAnsiTheme="minorHAnsi" w:cstheme="minorHAnsi"/>
          <w:bCs/>
        </w:rPr>
        <w:t xml:space="preserve"> následující</w:t>
      </w:r>
      <w:ins w:id="8" w:author="Autor">
        <w:r w:rsidR="009472AA">
          <w:rPr>
            <w:rFonts w:asciiTheme="minorHAnsi" w:hAnsiTheme="minorHAnsi" w:cstheme="minorHAnsi"/>
            <w:bCs/>
          </w:rPr>
          <w:t>c</w:t>
        </w:r>
      </w:ins>
      <w:r w:rsidRPr="00CD0331">
        <w:rPr>
          <w:rFonts w:asciiTheme="minorHAnsi" w:hAnsiTheme="minorHAnsi" w:cstheme="minorHAnsi"/>
          <w:bCs/>
        </w:rPr>
        <w:t xml:space="preserve">h </w:t>
      </w:r>
      <w:proofErr w:type="spellStart"/>
      <w:r w:rsidRPr="00CD0331">
        <w:rPr>
          <w:rFonts w:asciiTheme="minorHAnsi" w:hAnsiTheme="minorHAnsi" w:cstheme="minorHAnsi"/>
          <w:bCs/>
        </w:rPr>
        <w:t>hodnotící</w:t>
      </w:r>
      <w:ins w:id="9" w:author="Autor">
        <w:r w:rsidR="009472AA">
          <w:rPr>
            <w:rFonts w:asciiTheme="minorHAnsi" w:hAnsiTheme="minorHAnsi" w:cstheme="minorHAnsi"/>
            <w:bCs/>
          </w:rPr>
          <w:t>c</w:t>
        </w:r>
      </w:ins>
      <w:r w:rsidRPr="00CD0331">
        <w:rPr>
          <w:rFonts w:asciiTheme="minorHAnsi" w:hAnsiTheme="minorHAnsi" w:cstheme="minorHAnsi"/>
          <w:bCs/>
        </w:rPr>
        <w:t>ho</w:t>
      </w:r>
      <w:proofErr w:type="spellEnd"/>
      <w:r w:rsidRPr="00CD0331">
        <w:rPr>
          <w:rFonts w:asciiTheme="minorHAnsi" w:hAnsiTheme="minorHAnsi" w:cstheme="minorHAnsi"/>
          <w:bCs/>
        </w:rPr>
        <w:t xml:space="preserve"> kritéri</w:t>
      </w:r>
      <w:ins w:id="10" w:author="Autor">
        <w:r w:rsidR="009472AA">
          <w:rPr>
            <w:rFonts w:asciiTheme="minorHAnsi" w:hAnsiTheme="minorHAnsi" w:cstheme="minorHAnsi"/>
            <w:bCs/>
          </w:rPr>
          <w:t>í</w:t>
        </w:r>
      </w:ins>
      <w:r w:rsidRPr="00CD0331">
        <w:rPr>
          <w:rFonts w:asciiTheme="minorHAnsi" w:hAnsiTheme="minorHAnsi" w:cstheme="minorHAnsi"/>
          <w:bCs/>
        </w:rPr>
        <w:t>:</w:t>
      </w:r>
    </w:p>
    <w:p w14:paraId="109AC682" w14:textId="77777777" w:rsidR="00AB00BE" w:rsidRPr="00CD0331" w:rsidRDefault="00AB00BE" w:rsidP="0007734F">
      <w:pPr>
        <w:jc w:val="both"/>
        <w:rPr>
          <w:rFonts w:asciiTheme="minorHAnsi" w:hAnsiTheme="minorHAnsi" w:cstheme="minorHAnsi"/>
          <w:bCs/>
        </w:rPr>
      </w:pPr>
    </w:p>
    <w:p w14:paraId="778289E5" w14:textId="54F0E039" w:rsidR="009472AA" w:rsidRPr="0034252F" w:rsidRDefault="009472AA" w:rsidP="009472AA">
      <w:pPr>
        <w:pStyle w:val="Odstavecseseznamem"/>
        <w:numPr>
          <w:ilvl w:val="0"/>
          <w:numId w:val="6"/>
        </w:numPr>
        <w:jc w:val="both"/>
        <w:rPr>
          <w:ins w:id="11" w:author="Autor"/>
          <w:rFonts w:asciiTheme="minorHAnsi" w:hAnsiTheme="minorHAnsi" w:cstheme="minorHAnsi"/>
          <w:bCs/>
          <w:u w:val="single"/>
        </w:rPr>
      </w:pPr>
      <w:ins w:id="12" w:author="Autor">
        <w:r w:rsidRPr="0034252F">
          <w:rPr>
            <w:rFonts w:asciiTheme="minorHAnsi" w:hAnsiTheme="minorHAnsi" w:cstheme="minorHAnsi"/>
            <w:bCs/>
            <w:u w:val="single"/>
          </w:rPr>
          <w:t xml:space="preserve">Nabídková cena </w:t>
        </w:r>
      </w:ins>
      <w:r w:rsidR="0007734F" w:rsidRPr="0034252F">
        <w:rPr>
          <w:rFonts w:asciiTheme="minorHAnsi" w:hAnsiTheme="minorHAnsi" w:cstheme="minorHAnsi"/>
          <w:bCs/>
          <w:u w:val="single"/>
        </w:rPr>
        <w:t xml:space="preserve">v Kč bez DPH </w:t>
      </w:r>
    </w:p>
    <w:p w14:paraId="75DB0B3E" w14:textId="77777777" w:rsidR="009472AA" w:rsidRPr="0034252F" w:rsidRDefault="009472AA" w:rsidP="0034252F">
      <w:pPr>
        <w:ind w:left="360"/>
        <w:jc w:val="both"/>
        <w:rPr>
          <w:ins w:id="13" w:author="Autor"/>
          <w:rFonts w:asciiTheme="minorHAnsi" w:hAnsiTheme="minorHAnsi" w:cstheme="minorHAnsi"/>
          <w:bCs/>
        </w:rPr>
      </w:pPr>
    </w:p>
    <w:p w14:paraId="016C7F8D" w14:textId="20412BEC" w:rsidR="00AB00BE" w:rsidRDefault="00AB00BE" w:rsidP="009472AA">
      <w:pPr>
        <w:jc w:val="both"/>
        <w:rPr>
          <w:ins w:id="14" w:author="Autor"/>
          <w:rFonts w:asciiTheme="minorHAnsi" w:hAnsiTheme="minorHAnsi" w:cstheme="minorHAnsi"/>
          <w:bCs/>
        </w:rPr>
      </w:pPr>
      <w:ins w:id="15" w:author="Autor">
        <w:r w:rsidRPr="0034252F">
          <w:rPr>
            <w:rFonts w:asciiTheme="minorHAnsi" w:hAnsiTheme="minorHAnsi" w:cstheme="minorHAnsi"/>
            <w:bCs/>
          </w:rPr>
          <w:t>Pro hodnocení nabídkové ceny za předmět plnění je nejv</w:t>
        </w:r>
        <w:r w:rsidR="0045797A">
          <w:rPr>
            <w:rFonts w:asciiTheme="minorHAnsi" w:hAnsiTheme="minorHAnsi" w:cstheme="minorHAnsi"/>
            <w:bCs/>
          </w:rPr>
          <w:t>ý</w:t>
        </w:r>
        <w:r w:rsidRPr="0034252F">
          <w:rPr>
            <w:rFonts w:asciiTheme="minorHAnsi" w:hAnsiTheme="minorHAnsi" w:cstheme="minorHAnsi"/>
            <w:bCs/>
          </w:rPr>
          <w:t>hodnější nabídkou ta, která nabídne nejnižší celkovou nabídkovou cenu bez DPH</w:t>
        </w:r>
        <w:r>
          <w:rPr>
            <w:rFonts w:asciiTheme="minorHAnsi" w:hAnsiTheme="minorHAnsi" w:cstheme="minorHAnsi"/>
            <w:bCs/>
          </w:rPr>
          <w:t>.</w:t>
        </w:r>
        <w:r w:rsidRPr="0034252F">
          <w:rPr>
            <w:rFonts w:asciiTheme="minorHAnsi" w:hAnsiTheme="minorHAnsi" w:cstheme="minorHAnsi"/>
            <w:bCs/>
          </w:rPr>
          <w:t xml:space="preserve"> </w:t>
        </w:r>
        <w:r>
          <w:rPr>
            <w:rFonts w:asciiTheme="minorHAnsi" w:hAnsiTheme="minorHAnsi" w:cstheme="minorHAnsi"/>
            <w:bCs/>
          </w:rPr>
          <w:t>V</w:t>
        </w:r>
        <w:r w:rsidRPr="0034252F">
          <w:rPr>
            <w:rFonts w:asciiTheme="minorHAnsi" w:hAnsiTheme="minorHAnsi" w:cstheme="minorHAnsi"/>
            <w:bCs/>
          </w:rPr>
          <w:t xml:space="preserve">ypočte se podle vzorce: </w:t>
        </w:r>
      </w:ins>
    </w:p>
    <w:p w14:paraId="0FFE5446" w14:textId="77777777" w:rsidR="00AB00BE" w:rsidRDefault="00AB00BE" w:rsidP="009472AA">
      <w:pPr>
        <w:jc w:val="both"/>
        <w:rPr>
          <w:ins w:id="16" w:author="Autor"/>
          <w:rFonts w:asciiTheme="minorHAnsi" w:hAnsiTheme="minorHAnsi" w:cstheme="minorHAnsi"/>
          <w:bCs/>
        </w:rPr>
      </w:pPr>
    </w:p>
    <w:p w14:paraId="5C733718" w14:textId="3391B0B0" w:rsidR="00AB00BE" w:rsidRDefault="00AB00BE" w:rsidP="0034252F">
      <w:pPr>
        <w:jc w:val="center"/>
        <w:rPr>
          <w:ins w:id="17" w:author="Autor"/>
          <w:rFonts w:asciiTheme="minorHAnsi" w:hAnsiTheme="minorHAnsi" w:cstheme="minorHAnsi"/>
          <w:bCs/>
        </w:rPr>
      </w:pPr>
      <w:ins w:id="18" w:author="Autor">
        <w:r w:rsidRPr="0034252F">
          <w:rPr>
            <w:rFonts w:asciiTheme="minorHAnsi" w:hAnsiTheme="minorHAnsi" w:cstheme="minorHAnsi"/>
            <w:bCs/>
          </w:rPr>
          <w:t>100 * Hodnota nejv</w:t>
        </w:r>
        <w:r w:rsidR="0045797A">
          <w:rPr>
            <w:rFonts w:asciiTheme="minorHAnsi" w:hAnsiTheme="minorHAnsi" w:cstheme="minorHAnsi"/>
            <w:bCs/>
          </w:rPr>
          <w:t>ý</w:t>
        </w:r>
        <w:r w:rsidRPr="0034252F">
          <w:rPr>
            <w:rFonts w:asciiTheme="minorHAnsi" w:hAnsiTheme="minorHAnsi" w:cstheme="minorHAnsi"/>
            <w:bCs/>
          </w:rPr>
          <w:t xml:space="preserve">hodnější nabídky / Hodnota </w:t>
        </w:r>
        <w:r w:rsidR="0045797A">
          <w:rPr>
            <w:rFonts w:asciiTheme="minorHAnsi" w:hAnsiTheme="minorHAnsi" w:cstheme="minorHAnsi"/>
            <w:bCs/>
          </w:rPr>
          <w:t xml:space="preserve">hodnocené </w:t>
        </w:r>
        <w:r w:rsidRPr="0034252F">
          <w:rPr>
            <w:rFonts w:asciiTheme="minorHAnsi" w:hAnsiTheme="minorHAnsi" w:cstheme="minorHAnsi"/>
            <w:bCs/>
          </w:rPr>
          <w:t>nabídky.</w:t>
        </w:r>
      </w:ins>
    </w:p>
    <w:p w14:paraId="140E97C7" w14:textId="77777777" w:rsidR="00AB00BE" w:rsidRDefault="00AB00BE" w:rsidP="00AB00BE">
      <w:pPr>
        <w:jc w:val="both"/>
        <w:rPr>
          <w:ins w:id="19" w:author="Autor"/>
          <w:rFonts w:asciiTheme="minorHAnsi" w:hAnsiTheme="minorHAnsi" w:cstheme="minorHAnsi"/>
          <w:bCs/>
        </w:rPr>
      </w:pPr>
    </w:p>
    <w:p w14:paraId="70660EBA" w14:textId="6B583E12" w:rsidR="00AB00BE" w:rsidRPr="004F0599" w:rsidRDefault="00AB00BE" w:rsidP="00AB00BE">
      <w:pPr>
        <w:jc w:val="both"/>
        <w:rPr>
          <w:ins w:id="20" w:author="Autor"/>
          <w:rFonts w:asciiTheme="minorHAnsi" w:hAnsiTheme="minorHAnsi" w:cstheme="minorHAnsi"/>
          <w:bCs/>
        </w:rPr>
      </w:pPr>
      <w:ins w:id="21" w:author="Autor">
        <w:r w:rsidRPr="00D96D76">
          <w:rPr>
            <w:rFonts w:asciiTheme="minorHAnsi" w:hAnsiTheme="minorHAnsi" w:cstheme="minorHAnsi"/>
            <w:bCs/>
          </w:rPr>
          <w:t xml:space="preserve">Hodnota tohoto dílčího kritéria je </w:t>
        </w:r>
        <w:r>
          <w:rPr>
            <w:rFonts w:asciiTheme="minorHAnsi" w:hAnsiTheme="minorHAnsi" w:cstheme="minorHAnsi"/>
            <w:bCs/>
          </w:rPr>
          <w:t>0,8. M</w:t>
        </w:r>
        <w:r w:rsidRPr="004F0599">
          <w:rPr>
            <w:rFonts w:asciiTheme="minorHAnsi" w:hAnsiTheme="minorHAnsi" w:cstheme="minorHAnsi"/>
            <w:bCs/>
          </w:rPr>
          <w:t xml:space="preserve">aximální hodnota tohoto kritéria je </w:t>
        </w:r>
        <w:r>
          <w:rPr>
            <w:rFonts w:asciiTheme="minorHAnsi" w:hAnsiTheme="minorHAnsi" w:cstheme="minorHAnsi"/>
            <w:bCs/>
          </w:rPr>
          <w:t xml:space="preserve">tak </w:t>
        </w:r>
        <w:r w:rsidRPr="0034252F">
          <w:rPr>
            <w:rFonts w:asciiTheme="minorHAnsi" w:hAnsiTheme="minorHAnsi" w:cstheme="minorHAnsi"/>
            <w:b/>
            <w:i/>
            <w:iCs/>
          </w:rPr>
          <w:t>80 bodů</w:t>
        </w:r>
        <w:r>
          <w:rPr>
            <w:rFonts w:asciiTheme="minorHAnsi" w:hAnsiTheme="minorHAnsi" w:cstheme="minorHAnsi"/>
            <w:bCs/>
          </w:rPr>
          <w:t>, p</w:t>
        </w:r>
        <w:r w:rsidRPr="004F0599">
          <w:rPr>
            <w:rFonts w:asciiTheme="minorHAnsi" w:hAnsiTheme="minorHAnsi" w:cstheme="minorHAnsi"/>
            <w:bCs/>
          </w:rPr>
          <w:t xml:space="preserve">ro účely hodnocení nabídek dodavatel zadá </w:t>
        </w:r>
        <w:r w:rsidR="0034252F">
          <w:rPr>
            <w:rFonts w:asciiTheme="minorHAnsi" w:hAnsiTheme="minorHAnsi" w:cstheme="minorHAnsi"/>
            <w:bCs/>
          </w:rPr>
          <w:t>průměrnou</w:t>
        </w:r>
        <w:r w:rsidRPr="004F0599">
          <w:rPr>
            <w:rFonts w:asciiTheme="minorHAnsi" w:hAnsiTheme="minorHAnsi" w:cstheme="minorHAnsi"/>
            <w:bCs/>
          </w:rPr>
          <w:t xml:space="preserve"> cenu (vyznačenou </w:t>
        </w:r>
        <w:r w:rsidRPr="0034252F">
          <w:rPr>
            <w:rFonts w:asciiTheme="minorHAnsi" w:hAnsiTheme="minorHAnsi" w:cstheme="minorHAnsi"/>
            <w:bCs/>
            <w:highlight w:val="yellow"/>
          </w:rPr>
          <w:t>žlutě</w:t>
        </w:r>
        <w:r w:rsidRPr="004F0599">
          <w:rPr>
            <w:rFonts w:asciiTheme="minorHAnsi" w:hAnsiTheme="minorHAnsi" w:cstheme="minorHAnsi"/>
            <w:bCs/>
          </w:rPr>
          <w:t>)</w:t>
        </w:r>
        <w:r w:rsidR="0034252F">
          <w:rPr>
            <w:rFonts w:asciiTheme="minorHAnsi" w:hAnsiTheme="minorHAnsi" w:cstheme="minorHAnsi"/>
            <w:bCs/>
          </w:rPr>
          <w:t xml:space="preserve">. Průměrná cena bude </w:t>
        </w:r>
        <w:r w:rsidR="0045797A">
          <w:rPr>
            <w:rFonts w:asciiTheme="minorHAnsi" w:hAnsiTheme="minorHAnsi" w:cstheme="minorHAnsi"/>
            <w:bCs/>
          </w:rPr>
          <w:t>vypočtena</w:t>
        </w:r>
        <w:r w:rsidR="0034252F">
          <w:rPr>
            <w:rFonts w:asciiTheme="minorHAnsi" w:hAnsiTheme="minorHAnsi" w:cstheme="minorHAnsi"/>
            <w:bCs/>
          </w:rPr>
          <w:t xml:space="preserve"> jako průměr cen stanovených za jednotlivé služby, tedy (C1 + C2 + C3 + C4 + C5 + C6 + C7) / 7.</w:t>
        </w:r>
      </w:ins>
    </w:p>
    <w:p w14:paraId="65E32CB6" w14:textId="1B203E3A" w:rsidR="009472AA" w:rsidRPr="00CD0331" w:rsidRDefault="009472AA" w:rsidP="0034252F">
      <w:pPr>
        <w:pStyle w:val="Odstavecseseznamem"/>
        <w:jc w:val="both"/>
        <w:rPr>
          <w:rFonts w:asciiTheme="minorHAnsi" w:hAnsiTheme="minorHAnsi" w:cstheme="minorHAnsi"/>
          <w:bCs/>
        </w:rPr>
      </w:pPr>
    </w:p>
    <w:p w14:paraId="272F4C1B" w14:textId="704D266A" w:rsidR="009472AA" w:rsidRPr="0034252F" w:rsidRDefault="0045797A" w:rsidP="009472AA">
      <w:pPr>
        <w:pStyle w:val="Odstavecseseznamem"/>
        <w:numPr>
          <w:ilvl w:val="0"/>
          <w:numId w:val="6"/>
        </w:numPr>
        <w:jc w:val="both"/>
        <w:rPr>
          <w:ins w:id="22" w:author="Autor"/>
          <w:rFonts w:asciiTheme="minorHAnsi" w:hAnsiTheme="minorHAnsi" w:cstheme="minorHAnsi"/>
          <w:bCs/>
          <w:u w:val="single"/>
        </w:rPr>
      </w:pPr>
      <w:ins w:id="23" w:author="Autor">
        <w:r>
          <w:rPr>
            <w:rFonts w:asciiTheme="minorHAnsi" w:hAnsiTheme="minorHAnsi" w:cstheme="minorHAnsi"/>
            <w:bCs/>
            <w:u w:val="single"/>
          </w:rPr>
          <w:t>Doba</w:t>
        </w:r>
      </w:ins>
      <w:r w:rsidR="0007734F" w:rsidRPr="0034252F">
        <w:rPr>
          <w:rFonts w:asciiTheme="minorHAnsi" w:hAnsiTheme="minorHAnsi" w:cstheme="minorHAnsi"/>
          <w:bCs/>
          <w:u w:val="single"/>
        </w:rPr>
        <w:t xml:space="preserve"> plnění </w:t>
      </w:r>
      <w:ins w:id="24" w:author="Autor">
        <w:r>
          <w:rPr>
            <w:rFonts w:asciiTheme="minorHAnsi" w:hAnsiTheme="minorHAnsi" w:cstheme="minorHAnsi"/>
            <w:bCs/>
            <w:u w:val="single"/>
          </w:rPr>
          <w:t>v kalendářních dnech</w:t>
        </w:r>
      </w:ins>
    </w:p>
    <w:p w14:paraId="5C877A87" w14:textId="77777777" w:rsidR="009472AA" w:rsidRPr="0034252F" w:rsidRDefault="009472AA" w:rsidP="0034252F">
      <w:pPr>
        <w:pStyle w:val="Odstavecseseznamem"/>
        <w:rPr>
          <w:ins w:id="25" w:author="Autor"/>
          <w:rFonts w:asciiTheme="minorHAnsi" w:hAnsiTheme="minorHAnsi" w:cstheme="minorHAnsi"/>
          <w:bCs/>
        </w:rPr>
      </w:pPr>
    </w:p>
    <w:p w14:paraId="080B21E9" w14:textId="4A51E362" w:rsidR="00AB00BE" w:rsidRDefault="00AB00BE" w:rsidP="009472AA">
      <w:pPr>
        <w:jc w:val="both"/>
        <w:rPr>
          <w:ins w:id="26" w:author="Autor"/>
          <w:rFonts w:asciiTheme="minorHAnsi" w:hAnsiTheme="minorHAnsi" w:cstheme="minorHAnsi"/>
          <w:bCs/>
        </w:rPr>
      </w:pPr>
      <w:ins w:id="27" w:author="Autor">
        <w:r w:rsidRPr="0034252F">
          <w:rPr>
            <w:rFonts w:asciiTheme="minorHAnsi" w:hAnsiTheme="minorHAnsi" w:cstheme="minorHAnsi"/>
            <w:bCs/>
          </w:rPr>
          <w:t>Pro hodnocení doby plnění je nejv</w:t>
        </w:r>
        <w:r w:rsidR="0068177D">
          <w:rPr>
            <w:rFonts w:asciiTheme="minorHAnsi" w:hAnsiTheme="minorHAnsi" w:cstheme="minorHAnsi"/>
            <w:bCs/>
          </w:rPr>
          <w:t>ý</w:t>
        </w:r>
        <w:r w:rsidRPr="0034252F">
          <w:rPr>
            <w:rFonts w:asciiTheme="minorHAnsi" w:hAnsiTheme="minorHAnsi" w:cstheme="minorHAnsi"/>
            <w:bCs/>
          </w:rPr>
          <w:t xml:space="preserve">hodnější nabídkou ta, která nabídne nejnižší dobu plnění </w:t>
        </w:r>
        <w:r w:rsidR="0045797A">
          <w:rPr>
            <w:rFonts w:asciiTheme="minorHAnsi" w:hAnsiTheme="minorHAnsi" w:cstheme="minorHAnsi"/>
            <w:bCs/>
          </w:rPr>
          <w:t xml:space="preserve">ode dne uzavření dílčí smlouvy </w:t>
        </w:r>
        <w:r>
          <w:rPr>
            <w:rFonts w:asciiTheme="minorHAnsi" w:hAnsiTheme="minorHAnsi" w:cstheme="minorHAnsi"/>
            <w:bCs/>
          </w:rPr>
          <w:t>v kalendářních dnech. V</w:t>
        </w:r>
        <w:r w:rsidRPr="0034252F">
          <w:rPr>
            <w:rFonts w:asciiTheme="minorHAnsi" w:hAnsiTheme="minorHAnsi" w:cstheme="minorHAnsi"/>
            <w:bCs/>
          </w:rPr>
          <w:t>ypočte se podle vzorce:</w:t>
        </w:r>
      </w:ins>
    </w:p>
    <w:p w14:paraId="6D77E7CD" w14:textId="77777777" w:rsidR="00AB00BE" w:rsidRDefault="00AB00BE" w:rsidP="009472AA">
      <w:pPr>
        <w:jc w:val="both"/>
        <w:rPr>
          <w:ins w:id="28" w:author="Autor"/>
          <w:rFonts w:asciiTheme="minorHAnsi" w:hAnsiTheme="minorHAnsi" w:cstheme="minorHAnsi"/>
          <w:bCs/>
        </w:rPr>
      </w:pPr>
    </w:p>
    <w:p w14:paraId="35AEEF86" w14:textId="2C519182" w:rsidR="00AB00BE" w:rsidRDefault="00AB00BE" w:rsidP="0034252F">
      <w:pPr>
        <w:jc w:val="center"/>
        <w:rPr>
          <w:ins w:id="29" w:author="Autor"/>
          <w:rFonts w:asciiTheme="minorHAnsi" w:hAnsiTheme="minorHAnsi" w:cstheme="minorHAnsi"/>
          <w:bCs/>
        </w:rPr>
      </w:pPr>
      <w:ins w:id="30" w:author="Autor">
        <w:r w:rsidRPr="0034252F">
          <w:rPr>
            <w:rFonts w:asciiTheme="minorHAnsi" w:hAnsiTheme="minorHAnsi" w:cstheme="minorHAnsi"/>
            <w:bCs/>
          </w:rPr>
          <w:t xml:space="preserve">100 * Hodnota </w:t>
        </w:r>
        <w:r w:rsidR="0068177D">
          <w:rPr>
            <w:rFonts w:asciiTheme="minorHAnsi" w:hAnsiTheme="minorHAnsi" w:cstheme="minorHAnsi"/>
            <w:bCs/>
          </w:rPr>
          <w:t xml:space="preserve">hodnocené </w:t>
        </w:r>
        <w:r w:rsidRPr="0034252F">
          <w:rPr>
            <w:rFonts w:asciiTheme="minorHAnsi" w:hAnsiTheme="minorHAnsi" w:cstheme="minorHAnsi"/>
            <w:bCs/>
          </w:rPr>
          <w:t>nabídky / Hodnota nejv</w:t>
        </w:r>
        <w:r w:rsidR="0068177D">
          <w:rPr>
            <w:rFonts w:asciiTheme="minorHAnsi" w:hAnsiTheme="minorHAnsi" w:cstheme="minorHAnsi"/>
            <w:bCs/>
          </w:rPr>
          <w:t>ý</w:t>
        </w:r>
        <w:r w:rsidRPr="0034252F">
          <w:rPr>
            <w:rFonts w:asciiTheme="minorHAnsi" w:hAnsiTheme="minorHAnsi" w:cstheme="minorHAnsi"/>
            <w:bCs/>
          </w:rPr>
          <w:t>hodnější nabídky.</w:t>
        </w:r>
      </w:ins>
    </w:p>
    <w:p w14:paraId="6C8FC322" w14:textId="77777777" w:rsidR="00AB00BE" w:rsidRDefault="00AB00BE" w:rsidP="00AB00BE">
      <w:pPr>
        <w:jc w:val="both"/>
        <w:rPr>
          <w:ins w:id="31" w:author="Autor"/>
          <w:rFonts w:asciiTheme="minorHAnsi" w:hAnsiTheme="minorHAnsi" w:cstheme="minorHAnsi"/>
          <w:bCs/>
        </w:rPr>
      </w:pPr>
    </w:p>
    <w:p w14:paraId="439C3DA7" w14:textId="44960B22" w:rsidR="0007734F" w:rsidRPr="0034252F" w:rsidRDefault="00AB00BE" w:rsidP="0034252F">
      <w:pPr>
        <w:jc w:val="both"/>
        <w:rPr>
          <w:rFonts w:asciiTheme="minorHAnsi" w:hAnsiTheme="minorHAnsi" w:cstheme="minorHAnsi"/>
          <w:bCs/>
        </w:rPr>
      </w:pPr>
      <w:ins w:id="32" w:author="Autor">
        <w:r w:rsidRPr="0034252F">
          <w:rPr>
            <w:rFonts w:asciiTheme="minorHAnsi" w:hAnsiTheme="minorHAnsi" w:cstheme="minorHAnsi"/>
            <w:bCs/>
          </w:rPr>
          <w:t xml:space="preserve">Hodnota tohoto </w:t>
        </w:r>
        <w:r>
          <w:rPr>
            <w:rFonts w:asciiTheme="minorHAnsi" w:hAnsiTheme="minorHAnsi" w:cstheme="minorHAnsi"/>
            <w:bCs/>
          </w:rPr>
          <w:t>dílčího</w:t>
        </w:r>
        <w:r w:rsidRPr="0034252F">
          <w:rPr>
            <w:rFonts w:asciiTheme="minorHAnsi" w:hAnsiTheme="minorHAnsi" w:cstheme="minorHAnsi"/>
            <w:bCs/>
          </w:rPr>
          <w:t xml:space="preserve"> kritéria je </w:t>
        </w:r>
        <w:r>
          <w:rPr>
            <w:rFonts w:asciiTheme="minorHAnsi" w:hAnsiTheme="minorHAnsi" w:cstheme="minorHAnsi"/>
            <w:bCs/>
          </w:rPr>
          <w:t>0,2</w:t>
        </w:r>
        <w:r w:rsidRPr="0034252F">
          <w:rPr>
            <w:rFonts w:asciiTheme="minorHAnsi" w:hAnsiTheme="minorHAnsi" w:cstheme="minorHAnsi"/>
            <w:bCs/>
          </w:rPr>
          <w:t>.</w:t>
        </w:r>
        <w:r>
          <w:rPr>
            <w:rFonts w:asciiTheme="minorHAnsi" w:hAnsiTheme="minorHAnsi" w:cstheme="minorHAnsi"/>
            <w:bCs/>
          </w:rPr>
          <w:t xml:space="preserve"> M</w:t>
        </w:r>
      </w:ins>
      <w:r w:rsidR="0007734F" w:rsidRPr="0034252F">
        <w:rPr>
          <w:rFonts w:asciiTheme="minorHAnsi" w:hAnsiTheme="minorHAnsi" w:cstheme="minorHAnsi"/>
          <w:bCs/>
        </w:rPr>
        <w:t xml:space="preserve">aximální hodnota </w:t>
      </w:r>
      <w:ins w:id="33" w:author="Autor">
        <w:r>
          <w:rPr>
            <w:rFonts w:asciiTheme="minorHAnsi" w:hAnsiTheme="minorHAnsi" w:cstheme="minorHAnsi"/>
            <w:bCs/>
          </w:rPr>
          <w:t xml:space="preserve">tohoto </w:t>
        </w:r>
      </w:ins>
      <w:r w:rsidR="0007734F" w:rsidRPr="0034252F">
        <w:rPr>
          <w:rFonts w:asciiTheme="minorHAnsi" w:hAnsiTheme="minorHAnsi" w:cstheme="minorHAnsi"/>
          <w:bCs/>
        </w:rPr>
        <w:t>kritéria je</w:t>
      </w:r>
      <w:ins w:id="34" w:author="Autor">
        <w:r>
          <w:rPr>
            <w:rFonts w:asciiTheme="minorHAnsi" w:hAnsiTheme="minorHAnsi" w:cstheme="minorHAnsi"/>
            <w:bCs/>
          </w:rPr>
          <w:t xml:space="preserve"> tak</w:t>
        </w:r>
      </w:ins>
      <w:r w:rsidR="0007734F" w:rsidRPr="0034252F">
        <w:rPr>
          <w:rFonts w:asciiTheme="minorHAnsi" w:hAnsiTheme="minorHAnsi" w:cstheme="minorHAnsi"/>
          <w:bCs/>
        </w:rPr>
        <w:t xml:space="preserve"> </w:t>
      </w:r>
      <w:r w:rsidR="0007734F" w:rsidRPr="0034252F">
        <w:rPr>
          <w:rFonts w:asciiTheme="minorHAnsi" w:hAnsiTheme="minorHAnsi" w:cstheme="minorHAnsi"/>
          <w:b/>
          <w:i/>
          <w:iCs/>
        </w:rPr>
        <w:t>20</w:t>
      </w:r>
      <w:r w:rsidR="0007734F" w:rsidRPr="0034252F">
        <w:rPr>
          <w:rFonts w:asciiTheme="minorHAnsi" w:hAnsiTheme="minorHAnsi" w:cstheme="minorHAnsi"/>
          <w:bCs/>
          <w:i/>
          <w:iCs/>
        </w:rPr>
        <w:t xml:space="preserve"> </w:t>
      </w:r>
      <w:r w:rsidR="0007734F" w:rsidRPr="0034252F">
        <w:rPr>
          <w:rFonts w:asciiTheme="minorHAnsi" w:hAnsiTheme="minorHAnsi" w:cstheme="minorHAnsi"/>
          <w:b/>
          <w:i/>
          <w:iCs/>
        </w:rPr>
        <w:t>bodů</w:t>
      </w:r>
      <w:r w:rsidR="0007734F" w:rsidRPr="0034252F">
        <w:rPr>
          <w:rFonts w:asciiTheme="minorHAnsi" w:hAnsiTheme="minorHAnsi" w:cstheme="minorHAnsi"/>
          <w:bCs/>
        </w:rPr>
        <w:t xml:space="preserve">, pro účely hodnocení </w:t>
      </w:r>
      <w:ins w:id="35" w:author="Autor">
        <w:r>
          <w:rPr>
            <w:rFonts w:asciiTheme="minorHAnsi" w:hAnsiTheme="minorHAnsi" w:cstheme="minorHAnsi"/>
            <w:bCs/>
          </w:rPr>
          <w:t>nabídek</w:t>
        </w:r>
        <w:r w:rsidR="0034252F">
          <w:rPr>
            <w:rFonts w:asciiTheme="minorHAnsi" w:hAnsiTheme="minorHAnsi" w:cstheme="minorHAnsi"/>
            <w:bCs/>
          </w:rPr>
          <w:t xml:space="preserve"> </w:t>
        </w:r>
      </w:ins>
      <w:r w:rsidR="0007734F" w:rsidRPr="0034252F">
        <w:rPr>
          <w:rFonts w:asciiTheme="minorHAnsi" w:hAnsiTheme="minorHAnsi" w:cstheme="minorHAnsi"/>
          <w:bCs/>
        </w:rPr>
        <w:t xml:space="preserve">zadá </w:t>
      </w:r>
      <w:ins w:id="36" w:author="Autor">
        <w:r w:rsidR="0034252F">
          <w:rPr>
            <w:rFonts w:asciiTheme="minorHAnsi" w:hAnsiTheme="minorHAnsi" w:cstheme="minorHAnsi"/>
            <w:bCs/>
          </w:rPr>
          <w:t xml:space="preserve">dodavatel </w:t>
        </w:r>
      </w:ins>
      <w:r w:rsidR="0007734F" w:rsidRPr="0034252F">
        <w:rPr>
          <w:rFonts w:asciiTheme="minorHAnsi" w:hAnsiTheme="minorHAnsi" w:cstheme="minorHAnsi"/>
          <w:bCs/>
        </w:rPr>
        <w:t xml:space="preserve">průměrnou hodnotu </w:t>
      </w:r>
      <w:ins w:id="37" w:author="Autor">
        <w:r w:rsidR="00AF4ABD">
          <w:rPr>
            <w:rFonts w:asciiTheme="minorHAnsi" w:hAnsiTheme="minorHAnsi" w:cstheme="minorHAnsi"/>
            <w:bCs/>
          </w:rPr>
          <w:t>doby</w:t>
        </w:r>
        <w:r w:rsidR="00AF4ABD" w:rsidRPr="0034252F">
          <w:rPr>
            <w:rFonts w:asciiTheme="minorHAnsi" w:hAnsiTheme="minorHAnsi" w:cstheme="minorHAnsi"/>
            <w:bCs/>
          </w:rPr>
          <w:t xml:space="preserve"> </w:t>
        </w:r>
      </w:ins>
      <w:r w:rsidR="0007734F" w:rsidRPr="0034252F">
        <w:rPr>
          <w:rFonts w:asciiTheme="minorHAnsi" w:hAnsiTheme="minorHAnsi" w:cstheme="minorHAnsi"/>
          <w:bCs/>
        </w:rPr>
        <w:t xml:space="preserve">dodání jednotlivých položek (vyznačenou </w:t>
      </w:r>
      <w:r w:rsidR="0007734F" w:rsidRPr="0034252F">
        <w:rPr>
          <w:rFonts w:asciiTheme="minorHAnsi" w:hAnsiTheme="minorHAnsi" w:cstheme="minorHAnsi"/>
          <w:bCs/>
          <w:highlight w:val="yellow"/>
        </w:rPr>
        <w:t>žlutě</w:t>
      </w:r>
      <w:r w:rsidR="0007734F" w:rsidRPr="0034252F">
        <w:rPr>
          <w:rFonts w:asciiTheme="minorHAnsi" w:hAnsiTheme="minorHAnsi" w:cstheme="minorHAnsi"/>
          <w:bCs/>
        </w:rPr>
        <w:t>).</w:t>
      </w:r>
      <w:ins w:id="38" w:author="Autor">
        <w:r w:rsidR="0034252F">
          <w:rPr>
            <w:rFonts w:asciiTheme="minorHAnsi" w:hAnsiTheme="minorHAnsi" w:cstheme="minorHAnsi"/>
            <w:bCs/>
          </w:rPr>
          <w:t xml:space="preserve"> Průměrná hodnota </w:t>
        </w:r>
        <w:r w:rsidR="00AF4ABD">
          <w:rPr>
            <w:rFonts w:asciiTheme="minorHAnsi" w:hAnsiTheme="minorHAnsi" w:cstheme="minorHAnsi"/>
            <w:bCs/>
          </w:rPr>
          <w:t>doby</w:t>
        </w:r>
        <w:r w:rsidR="0034252F">
          <w:rPr>
            <w:rFonts w:asciiTheme="minorHAnsi" w:hAnsiTheme="minorHAnsi" w:cstheme="minorHAnsi"/>
            <w:bCs/>
          </w:rPr>
          <w:t xml:space="preserve"> dodání bude stanovena jako (T1</w:t>
        </w:r>
        <w:r w:rsidR="00AF4ABD">
          <w:rPr>
            <w:rFonts w:asciiTheme="minorHAnsi" w:hAnsiTheme="minorHAnsi" w:cstheme="minorHAnsi"/>
            <w:bCs/>
          </w:rPr>
          <w:t xml:space="preserve"> </w:t>
        </w:r>
        <w:r w:rsidR="0034252F">
          <w:rPr>
            <w:rFonts w:asciiTheme="minorHAnsi" w:hAnsiTheme="minorHAnsi" w:cstheme="minorHAnsi"/>
            <w:bCs/>
          </w:rPr>
          <w:t>+</w:t>
        </w:r>
        <w:r w:rsidR="00AF4ABD">
          <w:rPr>
            <w:rFonts w:asciiTheme="minorHAnsi" w:hAnsiTheme="minorHAnsi" w:cstheme="minorHAnsi"/>
            <w:bCs/>
          </w:rPr>
          <w:t xml:space="preserve"> </w:t>
        </w:r>
        <w:r w:rsidR="0034252F">
          <w:rPr>
            <w:rFonts w:asciiTheme="minorHAnsi" w:hAnsiTheme="minorHAnsi" w:cstheme="minorHAnsi"/>
            <w:bCs/>
          </w:rPr>
          <w:t>T2</w:t>
        </w:r>
        <w:r w:rsidR="00AF4ABD">
          <w:rPr>
            <w:rFonts w:asciiTheme="minorHAnsi" w:hAnsiTheme="minorHAnsi" w:cstheme="minorHAnsi"/>
            <w:bCs/>
          </w:rPr>
          <w:t xml:space="preserve"> + T3 + T4 + T5 + T6 + T7</w:t>
        </w:r>
        <w:r w:rsidR="0034252F">
          <w:rPr>
            <w:rFonts w:asciiTheme="minorHAnsi" w:hAnsiTheme="minorHAnsi" w:cstheme="minorHAnsi"/>
            <w:bCs/>
          </w:rPr>
          <w:t>) / 2.</w:t>
        </w:r>
      </w:ins>
    </w:p>
    <w:p w14:paraId="5BF612CC" w14:textId="77777777" w:rsidR="0007734F" w:rsidRDefault="0007734F" w:rsidP="0007734F">
      <w:pPr>
        <w:jc w:val="both"/>
        <w:rPr>
          <w:ins w:id="39" w:author="Autor"/>
          <w:rFonts w:asciiTheme="minorHAnsi" w:hAnsiTheme="minorHAnsi" w:cstheme="minorHAnsi"/>
          <w:bCs/>
        </w:rPr>
      </w:pPr>
    </w:p>
    <w:p w14:paraId="16E13726" w14:textId="2E3E77FE" w:rsidR="0068177D" w:rsidRDefault="0068177D" w:rsidP="0007734F">
      <w:pPr>
        <w:jc w:val="both"/>
        <w:rPr>
          <w:ins w:id="40" w:author="Autor"/>
          <w:rFonts w:asciiTheme="minorHAnsi" w:hAnsiTheme="minorHAnsi" w:cstheme="minorHAnsi"/>
          <w:bCs/>
        </w:rPr>
      </w:pPr>
      <w:ins w:id="41" w:author="Autor">
        <w:r>
          <w:rPr>
            <w:rFonts w:asciiTheme="minorHAnsi" w:hAnsiTheme="minorHAnsi" w:cstheme="minorHAnsi"/>
            <w:bCs/>
          </w:rPr>
          <w:t>Počet bodů získaných za jednotlivá kritéria se sečte. Nejvýhodnější nabídkou bude ta, která obdrží nejvyšší celkový počet bodů. Maximální počet bodů je 100.</w:t>
        </w:r>
      </w:ins>
    </w:p>
    <w:p w14:paraId="74784057" w14:textId="77777777" w:rsidR="0068177D" w:rsidRPr="00CD0331" w:rsidRDefault="0068177D" w:rsidP="0007734F">
      <w:pPr>
        <w:jc w:val="both"/>
        <w:rPr>
          <w:rFonts w:asciiTheme="minorHAnsi" w:hAnsiTheme="minorHAnsi" w:cstheme="minorHAnsi"/>
          <w:bCs/>
        </w:rPr>
      </w:pPr>
    </w:p>
    <w:p w14:paraId="0A3C01DE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 xml:space="preserve">V případě, že po hodnocení nabídek bude na prvním, druhém nebo třetím místě více nabídek se stejnou nabídkovou cenou, rozhoduje o pořadí nabídek termín doručení nabídek. </w:t>
      </w:r>
    </w:p>
    <w:p w14:paraId="3B204863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6085D448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>Zadavatel posoudí výši celkové nabídkové ceny dle § 113 zákona, tj. zda se nejedná o mimořádně nízkou nabídkovou cenu ve vztahu k předmětu VZ. Smluvní vztah tak bude uzavřen s účastníkem, jehož nabídka byla vyhodnocena jako ekonomicky nejvýhodnější, a která zároveň prokáže splnění podmínek účasti v zadávacím řízení požadované zákonem a splní podmínky požadované zadavatelem v ZD.</w:t>
      </w:r>
    </w:p>
    <w:p w14:paraId="092DB197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3902A2C1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</w:rPr>
      </w:pPr>
      <w:r w:rsidRPr="00CD0331">
        <w:rPr>
          <w:rFonts w:asciiTheme="minorHAnsi" w:hAnsiTheme="minorHAnsi" w:cstheme="minorHAnsi"/>
          <w:b/>
        </w:rPr>
        <w:t>VIII. Výsledek zadávacího řízení</w:t>
      </w:r>
    </w:p>
    <w:p w14:paraId="352AA918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>O výsledku zadávacího řízení budou informováni účastníci, jejichž nabídka byla hodnocena a účastníci zadávacího řízení nebyli vyloučeni. Oznámení o vyloučení účastníka ze zadávacího řízení nebo Oznámení o výběru dodavatele zadavatel rozešla prostřednictvím datové schránky.</w:t>
      </w:r>
    </w:p>
    <w:p w14:paraId="40A5D589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</w:rPr>
      </w:pPr>
    </w:p>
    <w:p w14:paraId="34FDBE1D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</w:rPr>
      </w:pPr>
      <w:r w:rsidRPr="00CD0331">
        <w:rPr>
          <w:rFonts w:asciiTheme="minorHAnsi" w:hAnsiTheme="minorHAnsi" w:cstheme="minorHAnsi"/>
          <w:b/>
        </w:rPr>
        <w:t>IX. Další podmínky a práva zadavatele</w:t>
      </w:r>
    </w:p>
    <w:p w14:paraId="0573341B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>Náklady spojené s účastí v zadávacím řízení nese účastník sám.</w:t>
      </w:r>
    </w:p>
    <w:p w14:paraId="2FA2B3EB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>Zadavatel si vyhrazuje právo dodatečně změnit či doplnit ZD.</w:t>
      </w:r>
    </w:p>
    <w:p w14:paraId="0FDD1C7C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>Nabídka účastníka musí být podána v souladu s ustanoveními této ZD a v souladu s ustanoveními závazného návrhu RKS.</w:t>
      </w:r>
    </w:p>
    <w:p w14:paraId="309A79EB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lastRenderedPageBreak/>
        <w:t>Zadavatel si vyhrazuje právo ověřit informace obsažené v nabídce u třetích osob a účastník je povinen mu v tomto ohledu poskytnout veškerou potřebnou součinnost.</w:t>
      </w:r>
    </w:p>
    <w:p w14:paraId="3144010B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 xml:space="preserve">Zadavatel si vyhrazuje uskutečnit druhé kolo za účelem snížení nabídkové ceny. V takovém případě Zadavatel vyzve účastníky, kteří podali nabídku do kola prvního, k podání nabídek se sníženou cenou nebo potvrzení původní nabídky. Hodnocení proběhne stejným způsobem jako v případě kola prvního (dle čl. VII. této zadávací dokumentace). </w:t>
      </w:r>
    </w:p>
    <w:p w14:paraId="18E8C037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 xml:space="preserve">Zadavatel si vyhrazuje právo zrušit zadávací řízení až do okamžiku uzavření smlouvy. </w:t>
      </w:r>
    </w:p>
    <w:p w14:paraId="3422C0D1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344BECAA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</w:rPr>
      </w:pPr>
      <w:r w:rsidRPr="00CD0331">
        <w:rPr>
          <w:rFonts w:asciiTheme="minorHAnsi" w:hAnsiTheme="minorHAnsi" w:cstheme="minorHAnsi"/>
          <w:b/>
        </w:rPr>
        <w:t>X. Přílohy ZD</w:t>
      </w:r>
    </w:p>
    <w:p w14:paraId="5FC30E52" w14:textId="2F6695C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>Příloha č. 1 – Závazný návrh RS včetně příloh</w:t>
      </w:r>
    </w:p>
    <w:p w14:paraId="59095474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>Příloha č. 2 – Vzor čestného prohlášení</w:t>
      </w:r>
    </w:p>
    <w:p w14:paraId="55F9B8DC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>Příloha č. 3 – Pověření zaměstnance</w:t>
      </w:r>
    </w:p>
    <w:p w14:paraId="70CC4C55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38391023" w14:textId="0D8CCF02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 xml:space="preserve">V Přerově </w:t>
      </w:r>
    </w:p>
    <w:p w14:paraId="52A68681" w14:textId="77777777" w:rsidR="0007734F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68120DD5" w14:textId="77777777" w:rsidR="00F970D8" w:rsidRDefault="00F970D8" w:rsidP="0007734F">
      <w:pPr>
        <w:jc w:val="both"/>
        <w:rPr>
          <w:rFonts w:asciiTheme="minorHAnsi" w:hAnsiTheme="minorHAnsi" w:cstheme="minorHAnsi"/>
          <w:bCs/>
        </w:rPr>
      </w:pPr>
    </w:p>
    <w:p w14:paraId="61CB3D6C" w14:textId="77777777" w:rsidR="00F970D8" w:rsidRDefault="00F970D8" w:rsidP="0007734F">
      <w:pPr>
        <w:jc w:val="both"/>
        <w:rPr>
          <w:rFonts w:asciiTheme="minorHAnsi" w:hAnsiTheme="minorHAnsi" w:cstheme="minorHAnsi"/>
          <w:bCs/>
        </w:rPr>
      </w:pPr>
    </w:p>
    <w:p w14:paraId="1B8814D6" w14:textId="77777777" w:rsidR="00F970D8" w:rsidRPr="00CD0331" w:rsidRDefault="00F970D8" w:rsidP="0007734F">
      <w:pPr>
        <w:jc w:val="both"/>
        <w:rPr>
          <w:rFonts w:asciiTheme="minorHAnsi" w:hAnsiTheme="minorHAnsi" w:cstheme="minorHAnsi"/>
          <w:bCs/>
        </w:rPr>
      </w:pPr>
    </w:p>
    <w:p w14:paraId="5982D9DB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0BEC8A5E" w14:textId="77777777" w:rsidR="0007734F" w:rsidRPr="00CD0331" w:rsidRDefault="0007734F" w:rsidP="0007734F">
      <w:pPr>
        <w:ind w:left="4956" w:firstLine="708"/>
        <w:jc w:val="center"/>
        <w:rPr>
          <w:rFonts w:asciiTheme="minorHAnsi" w:hAnsiTheme="minorHAnsi" w:cstheme="minorHAnsi"/>
          <w:b/>
        </w:rPr>
      </w:pPr>
      <w:r w:rsidRPr="00CD0331">
        <w:rPr>
          <w:rFonts w:asciiTheme="minorHAnsi" w:hAnsiTheme="minorHAnsi" w:cstheme="minorHAnsi"/>
          <w:b/>
        </w:rPr>
        <w:t>Mgr. Tereza Kittlerová</w:t>
      </w:r>
    </w:p>
    <w:p w14:paraId="0C84E988" w14:textId="77777777" w:rsidR="0007734F" w:rsidRPr="00CD0331" w:rsidRDefault="0007734F" w:rsidP="0007734F">
      <w:pPr>
        <w:jc w:val="right"/>
        <w:rPr>
          <w:rFonts w:asciiTheme="minorHAnsi" w:hAnsiTheme="minorHAnsi" w:cstheme="minorHAnsi"/>
          <w:b/>
        </w:rPr>
      </w:pPr>
      <w:r w:rsidRPr="00CD0331">
        <w:rPr>
          <w:rFonts w:asciiTheme="minorHAnsi" w:hAnsiTheme="minorHAnsi" w:cstheme="minorHAnsi"/>
          <w:b/>
        </w:rPr>
        <w:t>Za DPOV, a.s. na základě pověření</w:t>
      </w:r>
    </w:p>
    <w:p w14:paraId="61FFAE6B" w14:textId="77777777" w:rsidR="0007734F" w:rsidRPr="00CD0331" w:rsidRDefault="0007734F" w:rsidP="0007734F">
      <w:pPr>
        <w:jc w:val="right"/>
        <w:rPr>
          <w:rFonts w:asciiTheme="minorHAnsi" w:hAnsiTheme="minorHAnsi" w:cstheme="minorHAnsi"/>
          <w:bCs/>
        </w:rPr>
      </w:pPr>
    </w:p>
    <w:p w14:paraId="28D31890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4562100C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5E0E7DFD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6D0446BF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581B068B" w14:textId="77777777" w:rsidR="0007734F" w:rsidRPr="00CD0331" w:rsidRDefault="0007734F" w:rsidP="0007734F">
      <w:pPr>
        <w:rPr>
          <w:rFonts w:asciiTheme="minorHAnsi" w:hAnsiTheme="minorHAnsi" w:cstheme="minorHAnsi"/>
          <w:bCs/>
        </w:rPr>
      </w:pPr>
    </w:p>
    <w:p w14:paraId="5957BC1C" w14:textId="77777777" w:rsidR="00DD23E9" w:rsidRDefault="00DD23E9"/>
    <w:sectPr w:rsidR="00DD23E9" w:rsidSect="00301DBA">
      <w:footerReference w:type="default" r:id="rId7"/>
      <w:pgSz w:w="11906" w:h="16838"/>
      <w:pgMar w:top="567" w:right="1417" w:bottom="993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46C91" w14:textId="77777777" w:rsidR="00F970D8" w:rsidRDefault="00F970D8">
      <w:r>
        <w:separator/>
      </w:r>
    </w:p>
  </w:endnote>
  <w:endnote w:type="continuationSeparator" w:id="0">
    <w:p w14:paraId="27331283" w14:textId="77777777" w:rsidR="00F970D8" w:rsidRDefault="00F97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841684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FD6F7C3" w14:textId="77777777" w:rsidR="0007734F" w:rsidRPr="00033D06" w:rsidRDefault="0007734F">
        <w:pPr>
          <w:pStyle w:val="Zpat"/>
          <w:jc w:val="center"/>
          <w:rPr>
            <w:sz w:val="18"/>
            <w:szCs w:val="18"/>
          </w:rPr>
        </w:pPr>
        <w:r w:rsidRPr="00033D06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033D06">
          <w:rPr>
            <w:sz w:val="18"/>
            <w:szCs w:val="18"/>
          </w:rPr>
          <w:instrText>PAGE</w:instrText>
        </w:r>
        <w:r w:rsidRPr="00033D06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1</w:t>
        </w:r>
        <w:r w:rsidRPr="00033D06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9CB87" w14:textId="77777777" w:rsidR="00F970D8" w:rsidRDefault="00F970D8">
      <w:r>
        <w:separator/>
      </w:r>
    </w:p>
  </w:footnote>
  <w:footnote w:type="continuationSeparator" w:id="0">
    <w:p w14:paraId="5842481E" w14:textId="77777777" w:rsidR="00F970D8" w:rsidRDefault="00F970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F20BA"/>
    <w:multiLevelType w:val="hybridMultilevel"/>
    <w:tmpl w:val="F02EBC24"/>
    <w:lvl w:ilvl="0" w:tplc="45821506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90115D"/>
    <w:multiLevelType w:val="hybridMultilevel"/>
    <w:tmpl w:val="B2760D1C"/>
    <w:lvl w:ilvl="0" w:tplc="B22CD0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F69BB"/>
    <w:multiLevelType w:val="hybridMultilevel"/>
    <w:tmpl w:val="098E0A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C35DB0"/>
    <w:multiLevelType w:val="hybridMultilevel"/>
    <w:tmpl w:val="BE22A53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41F4D"/>
    <w:multiLevelType w:val="hybridMultilevel"/>
    <w:tmpl w:val="045E03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94762E"/>
    <w:multiLevelType w:val="hybridMultilevel"/>
    <w:tmpl w:val="EACC1246"/>
    <w:lvl w:ilvl="0" w:tplc="FCC2648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619007">
    <w:abstractNumId w:val="0"/>
  </w:num>
  <w:num w:numId="2" w16cid:durableId="1360542652">
    <w:abstractNumId w:val="4"/>
  </w:num>
  <w:num w:numId="3" w16cid:durableId="1395394039">
    <w:abstractNumId w:val="1"/>
  </w:num>
  <w:num w:numId="4" w16cid:durableId="382365514">
    <w:abstractNumId w:val="2"/>
  </w:num>
  <w:num w:numId="5" w16cid:durableId="929192622">
    <w:abstractNumId w:val="5"/>
  </w:num>
  <w:num w:numId="6" w16cid:durableId="16850878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34F"/>
    <w:rsid w:val="0007734F"/>
    <w:rsid w:val="000A30F0"/>
    <w:rsid w:val="000B264D"/>
    <w:rsid w:val="00287961"/>
    <w:rsid w:val="00293E80"/>
    <w:rsid w:val="0034252F"/>
    <w:rsid w:val="00444511"/>
    <w:rsid w:val="0045797A"/>
    <w:rsid w:val="00501F11"/>
    <w:rsid w:val="0068177D"/>
    <w:rsid w:val="0076114D"/>
    <w:rsid w:val="00876B7C"/>
    <w:rsid w:val="008A2494"/>
    <w:rsid w:val="009472AA"/>
    <w:rsid w:val="00AB00BE"/>
    <w:rsid w:val="00AF4ABD"/>
    <w:rsid w:val="00B94C8A"/>
    <w:rsid w:val="00CA3966"/>
    <w:rsid w:val="00DD23E9"/>
    <w:rsid w:val="00F9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B5114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734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3">
    <w:name w:val="heading 3"/>
    <w:basedOn w:val="Normln"/>
    <w:link w:val="Nadpis3Char"/>
    <w:qFormat/>
    <w:rsid w:val="000773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qFormat/>
    <w:rsid w:val="0007734F"/>
    <w:rPr>
      <w:rFonts w:ascii="Arial" w:eastAsia="Times New Roman" w:hAnsi="Arial" w:cs="Arial"/>
      <w:b/>
      <w:bCs/>
      <w:kern w:val="0"/>
      <w:sz w:val="26"/>
      <w:szCs w:val="26"/>
      <w:lang w:eastAsia="cs-CZ"/>
      <w14:ligatures w14:val="none"/>
    </w:rPr>
  </w:style>
  <w:style w:type="character" w:customStyle="1" w:styleId="ZpatChar">
    <w:name w:val="Zápatí Char"/>
    <w:basedOn w:val="Standardnpsmoodstavce"/>
    <w:link w:val="Zpat"/>
    <w:uiPriority w:val="99"/>
    <w:qFormat/>
    <w:rsid w:val="000773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7734F"/>
    <w:pPr>
      <w:tabs>
        <w:tab w:val="center" w:pos="4536"/>
        <w:tab w:val="right" w:pos="9072"/>
      </w:tabs>
    </w:pPr>
    <w:rPr>
      <w:kern w:val="2"/>
      <w14:ligatures w14:val="standardContextual"/>
    </w:rPr>
  </w:style>
  <w:style w:type="character" w:customStyle="1" w:styleId="ZpatChar1">
    <w:name w:val="Zápatí Char1"/>
    <w:basedOn w:val="Standardnpsmoodstavce"/>
    <w:uiPriority w:val="99"/>
    <w:semiHidden/>
    <w:rsid w:val="0007734F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table" w:styleId="Mkatabulky">
    <w:name w:val="Table Grid"/>
    <w:basedOn w:val="Normlntabulka"/>
    <w:uiPriority w:val="59"/>
    <w:rsid w:val="0007734F"/>
    <w:pPr>
      <w:spacing w:after="0" w:line="240" w:lineRule="auto"/>
    </w:pPr>
    <w:rPr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7734F"/>
    <w:pPr>
      <w:ind w:left="720"/>
      <w:contextualSpacing/>
    </w:pPr>
  </w:style>
  <w:style w:type="character" w:styleId="Siln">
    <w:name w:val="Strong"/>
    <w:uiPriority w:val="22"/>
    <w:qFormat/>
    <w:rsid w:val="0007734F"/>
    <w:rPr>
      <w:b/>
      <w:bCs/>
    </w:rPr>
  </w:style>
  <w:style w:type="paragraph" w:styleId="Revize">
    <w:name w:val="Revision"/>
    <w:hidden/>
    <w:uiPriority w:val="99"/>
    <w:semiHidden/>
    <w:rsid w:val="000A30F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8A24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A2494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1550</Words>
  <Characters>9151</Characters>
  <Application>Microsoft Office Word</Application>
  <DocSecurity>0</DocSecurity>
  <Lines>76</Lines>
  <Paragraphs>21</Paragraphs>
  <ScaleCrop>false</ScaleCrop>
  <Company/>
  <LinksUpToDate>false</LinksUpToDate>
  <CharactersWithSpaces>10680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2023-09-25T13:48:00Z</dcterms:created>
  <dcterms:modified xsi:type="dcterms:W3CDTF">2023-09-25T13:48:00Z</dcterms:modified>
</cp:coreProperties>
</file>